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139C0624" w:rsidR="00A20EA2" w:rsidRDefault="00B3560D" w:rsidP="00B3560D">
      <w:bookmarkStart w:id="0" w:name="_Toc373506762"/>
      <w:bookmarkStart w:id="1" w:name="_Toc373506769"/>
      <w:bookmarkStart w:id="2" w:name="_GoBack"/>
      <w:bookmarkEnd w:id="2"/>
      <w:r>
        <w:t xml:space="preserve">  </w:t>
      </w:r>
      <w:r w:rsidR="00242CDE">
        <w:rPr>
          <w:noProof/>
          <w:lang w:eastAsia="sk-SK"/>
        </w:rPr>
        <w:drawing>
          <wp:anchor distT="0" distB="0" distL="114300" distR="114300" simplePos="0" relativeHeight="251656192" behindDoc="1" locked="0" layoutInCell="1" allowOverlap="1" wp14:anchorId="247F1251" wp14:editId="39EE7309">
            <wp:simplePos x="0" y="0"/>
            <wp:positionH relativeFrom="column">
              <wp:posOffset>71120</wp:posOffset>
            </wp:positionH>
            <wp:positionV relativeFrom="paragraph">
              <wp:posOffset>0</wp:posOffset>
            </wp:positionV>
            <wp:extent cx="1439545" cy="1327785"/>
            <wp:effectExtent l="0" t="0" r="8255" b="5715"/>
            <wp:wrapTight wrapText="bothSides">
              <wp:wrapPolygon edited="0">
                <wp:start x="0" y="0"/>
                <wp:lineTo x="0" y="21383"/>
                <wp:lineTo x="21438" y="21383"/>
                <wp:lineTo x="2143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A20EA2">
        <w:rPr>
          <w:noProof/>
          <w:lang w:eastAsia="sk-SK"/>
        </w:rPr>
        <w:drawing>
          <wp:anchor distT="0" distB="0" distL="114300" distR="114300" simplePos="0" relativeHeight="251653120"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67D072" w14:textId="7861CBA0" w:rsidR="00B3560D" w:rsidRDefault="00B3560D" w:rsidP="00242CDE">
      <w:pPr>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3" w:name="_Toc470902314"/>
      <w:bookmarkStart w:id="4"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1232F182" w14:textId="77777777" w:rsidR="005477D4" w:rsidRDefault="005477D4"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0C9140D7" w14:textId="77777777" w:rsidR="005477D4" w:rsidRDefault="005477D4" w:rsidP="00242CDE">
      <w:pPr>
        <w:spacing w:after="0" w:line="240" w:lineRule="auto"/>
        <w:ind w:left="709" w:hanging="709"/>
        <w:rPr>
          <w:rFonts w:ascii="Times New Roman" w:hAnsi="Times New Roman" w:cs="Times New Roman"/>
          <w:b/>
          <w:sz w:val="40"/>
          <w:szCs w:val="20"/>
        </w:rPr>
      </w:pPr>
    </w:p>
    <w:p w14:paraId="52AA14B5" w14:textId="02F2A31A"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ÚV SR</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E643D">
            <w:rPr>
              <w:rFonts w:ascii="Times New Roman" w:hAnsi="Times New Roman" w:cs="Times New Roman"/>
              <w:b/>
              <w:sz w:val="40"/>
              <w:szCs w:val="20"/>
            </w:rPr>
            <w:t>27</w:t>
          </w:r>
        </w:sdtContent>
      </w:sdt>
    </w:p>
    <w:p w14:paraId="61E949CE" w14:textId="26C852FE"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customXmlDelRangeStart w:id="5" w:author="Autor"/>
      <w:sdt>
        <w:sdtPr>
          <w:rPr>
            <w:rFonts w:ascii="Times New Roman" w:hAnsi="Times New Roman" w:cs="Times New Roman"/>
            <w:b/>
            <w:sz w:val="32"/>
            <w:szCs w:val="32"/>
          </w:rPr>
          <w:alias w:val="Verzia MP"/>
          <w:tag w:val="Verzia MP"/>
          <w:id w:val="1560520059"/>
          <w:placeholder>
            <w:docPart w:val="AAD99122BD4A410B8931F28E3D727649"/>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5"/>
          <w:del w:id="6" w:author="Autor">
            <w:r w:rsidRPr="002639E5">
              <w:rPr>
                <w:rFonts w:ascii="Times New Roman" w:hAnsi="Times New Roman" w:cs="Times New Roman"/>
                <w:b/>
                <w:sz w:val="32"/>
                <w:szCs w:val="32"/>
              </w:rPr>
              <w:delText>1</w:delText>
            </w:r>
          </w:del>
          <w:customXmlDelRangeStart w:id="7" w:author="Autor"/>
        </w:sdtContent>
      </w:sdt>
      <w:customXmlDelRangeEnd w:id="7"/>
      <w:customXmlInsRangeStart w:id="8" w:author="Auto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8"/>
          <w:ins w:id="9" w:author="Autor">
            <w:r w:rsidR="004E643D">
              <w:rPr>
                <w:rFonts w:ascii="Times New Roman" w:hAnsi="Times New Roman" w:cs="Times New Roman"/>
                <w:b/>
                <w:sz w:val="32"/>
                <w:szCs w:val="32"/>
              </w:rPr>
              <w:t>2</w:t>
            </w:r>
          </w:ins>
          <w:customXmlInsRangeStart w:id="10" w:author="Autor"/>
        </w:sdtContent>
      </w:sdt>
      <w:customXmlInsRangeEnd w:id="10"/>
    </w:p>
    <w:p w14:paraId="0BAC8D66" w14:textId="77337D50" w:rsidR="004A6B02" w:rsidRDefault="004A6B02" w:rsidP="00FC3CFE">
      <w:pPr>
        <w:spacing w:after="0" w:line="240" w:lineRule="auto"/>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6E24929E" w14:textId="77777777" w:rsidR="008A2566" w:rsidRPr="002639E5" w:rsidRDefault="008A2566" w:rsidP="00FC3CFE">
      <w:pPr>
        <w:spacing w:after="0" w:line="240" w:lineRule="auto"/>
        <w:jc w:val="center"/>
        <w:rPr>
          <w:del w:id="11" w:author="Autor"/>
          <w:rFonts w:ascii="Times New Roman" w:hAnsi="Times New Roman" w:cs="Times New Roman"/>
          <w:b/>
          <w:sz w:val="28"/>
          <w:szCs w:val="20"/>
        </w:rPr>
      </w:pPr>
    </w:p>
    <w:tbl>
      <w:tblPr>
        <w:tblStyle w:val="Mriekatabuky2"/>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Change w:id="12" w:author="Autor">
          <w:tblPr>
            <w:tblStyle w:val="Mriekatabuky"/>
            <w:tblpPr w:leftFromText="141" w:rightFromText="141" w:vertAnchor="text" w:tblpX="108" w:tblpY="1"/>
            <w:tblOverlap w:val="never"/>
            <w:tblW w:w="8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2268"/>
        <w:gridCol w:w="6696"/>
        <w:tblGridChange w:id="13">
          <w:tblGrid>
            <w:gridCol w:w="118"/>
            <w:gridCol w:w="2150"/>
            <w:gridCol w:w="118"/>
            <w:gridCol w:w="6578"/>
            <w:gridCol w:w="118"/>
          </w:tblGrid>
        </w:tblGridChange>
      </w:tblGrid>
      <w:tr w:rsidR="00810AEF" w:rsidRPr="00ED0B12" w14:paraId="1CF52945" w14:textId="77777777" w:rsidTr="004E643D">
        <w:trPr>
          <w:trPrChange w:id="14" w:author="Autor">
            <w:trPr>
              <w:gridAfter w:val="0"/>
            </w:trPr>
          </w:trPrChange>
        </w:trPr>
        <w:tc>
          <w:tcPr>
            <w:tcW w:w="2268" w:type="dxa"/>
            <w:shd w:val="clear" w:color="auto" w:fill="8DB3E2"/>
            <w:tcPrChange w:id="15" w:author="Autor">
              <w:tcPr>
                <w:tcW w:w="2268" w:type="dxa"/>
                <w:gridSpan w:val="2"/>
                <w:shd w:val="clear" w:color="auto" w:fill="8DB3E2" w:themeFill="text2" w:themeFillTint="66"/>
              </w:tcPr>
            </w:tcPrChange>
          </w:tcPr>
          <w:p w14:paraId="157B75FE" w14:textId="77777777" w:rsidR="00810AEF" w:rsidRPr="00ED0B12" w:rsidRDefault="00810AEF" w:rsidP="004E643D">
            <w:pPr>
              <w:rPr>
                <w:rFonts w:ascii="Times New Roman" w:eastAsia="Times New Roman" w:hAnsi="Times New Roman" w:cs="Times New Roman"/>
                <w:b/>
                <w:sz w:val="26"/>
                <w:szCs w:val="26"/>
                <w:lang w:eastAsia="sk-SK"/>
              </w:rPr>
              <w:pPrChange w:id="16"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Vec:</w:t>
            </w:r>
          </w:p>
          <w:p w14:paraId="3C6A52C3" w14:textId="77777777" w:rsidR="00810AEF" w:rsidRPr="00ED0B12" w:rsidRDefault="00810AEF" w:rsidP="004E643D">
            <w:pPr>
              <w:rPr>
                <w:rFonts w:ascii="Times New Roman" w:eastAsia="Times New Roman" w:hAnsi="Times New Roman" w:cs="Times New Roman"/>
                <w:b/>
                <w:sz w:val="26"/>
                <w:szCs w:val="26"/>
                <w:lang w:eastAsia="sk-SK"/>
              </w:rPr>
              <w:pPrChange w:id="17" w:author="Autor">
                <w:pPr>
                  <w:framePr w:hSpace="141" w:wrap="around" w:vAnchor="text" w:hAnchor="text" w:x="108" w:y="1"/>
                  <w:suppressOverlap/>
                </w:pPr>
              </w:pPrChange>
            </w:pPr>
          </w:p>
          <w:p w14:paraId="55F5D33D" w14:textId="77777777" w:rsidR="00810AEF" w:rsidRPr="00ED0B12" w:rsidRDefault="00810AEF" w:rsidP="004E643D">
            <w:pPr>
              <w:rPr>
                <w:rFonts w:ascii="Times New Roman" w:eastAsia="Times New Roman" w:hAnsi="Times New Roman" w:cs="Times New Roman"/>
                <w:b/>
                <w:sz w:val="26"/>
                <w:szCs w:val="26"/>
                <w:lang w:eastAsia="sk-SK"/>
              </w:rPr>
              <w:pPrChange w:id="18" w:author="Autor">
                <w:pPr>
                  <w:framePr w:hSpace="141" w:wrap="around" w:vAnchor="text" w:hAnchor="text" w:x="108" w:y="1"/>
                  <w:suppressOverlap/>
                </w:pPr>
              </w:pPrChange>
            </w:pPr>
          </w:p>
        </w:tc>
        <w:tc>
          <w:tcPr>
            <w:tcW w:w="6696" w:type="dxa"/>
            <w:shd w:val="clear" w:color="auto" w:fill="8DB3E2"/>
            <w:tcPrChange w:id="19" w:author="Autor">
              <w:tcPr>
                <w:tcW w:w="6696" w:type="dxa"/>
                <w:gridSpan w:val="2"/>
                <w:shd w:val="clear" w:color="auto" w:fill="8DB3E2" w:themeFill="text2" w:themeFillTint="66"/>
              </w:tcPr>
            </w:tcPrChange>
          </w:tcPr>
          <w:p w14:paraId="52B5A12D" w14:textId="77777777" w:rsidR="00810AEF" w:rsidRPr="00ED0B12" w:rsidRDefault="00810AEF" w:rsidP="004E643D">
            <w:pPr>
              <w:spacing w:before="120"/>
              <w:rPr>
                <w:rFonts w:ascii="Times New Roman" w:eastAsia="Times New Roman" w:hAnsi="Times New Roman" w:cs="Times New Roman"/>
                <w:szCs w:val="20"/>
                <w:lang w:eastAsia="sk-SK"/>
              </w:rPr>
              <w:pPrChange w:id="20" w:author="Autor">
                <w:pPr>
                  <w:framePr w:hSpace="141" w:wrap="around" w:vAnchor="text" w:hAnchor="text" w:x="108" w:y="1"/>
                  <w:suppressOverlap/>
                </w:pPr>
              </w:pPrChange>
            </w:pPr>
            <w:r w:rsidRPr="00ED0B12">
              <w:rPr>
                <w:rFonts w:ascii="Times New Roman" w:eastAsia="Times New Roman" w:hAnsi="Times New Roman" w:cs="Times New Roman"/>
                <w:szCs w:val="20"/>
                <w:lang w:eastAsia="sk-SK"/>
              </w:rPr>
              <w:t>k realizácii Centrálneho plánu vzdelávania administratívnych kapacít EŠIF v programovom období 2014-2020</w:t>
            </w:r>
          </w:p>
        </w:tc>
      </w:tr>
      <w:tr w:rsidR="00810AEF" w:rsidRPr="00ED0B12" w14:paraId="052EF3CB" w14:textId="77777777" w:rsidTr="004E643D">
        <w:trPr>
          <w:trPrChange w:id="21" w:author="Autor">
            <w:trPr>
              <w:gridAfter w:val="0"/>
            </w:trPr>
          </w:trPrChange>
        </w:trPr>
        <w:tc>
          <w:tcPr>
            <w:tcW w:w="2268" w:type="dxa"/>
            <w:shd w:val="clear" w:color="auto" w:fill="8DB3E2"/>
            <w:tcPrChange w:id="22" w:author="Autor">
              <w:tcPr>
                <w:tcW w:w="2268" w:type="dxa"/>
                <w:gridSpan w:val="2"/>
                <w:shd w:val="clear" w:color="auto" w:fill="8DB3E2" w:themeFill="text2" w:themeFillTint="66"/>
              </w:tcPr>
            </w:tcPrChange>
          </w:tcPr>
          <w:p w14:paraId="043D0174" w14:textId="77777777" w:rsidR="00810AEF" w:rsidRPr="00ED0B12" w:rsidRDefault="00810AEF" w:rsidP="004E643D">
            <w:pPr>
              <w:rPr>
                <w:rFonts w:ascii="Times New Roman" w:eastAsia="Times New Roman" w:hAnsi="Times New Roman" w:cs="Times New Roman"/>
                <w:b/>
                <w:sz w:val="26"/>
                <w:szCs w:val="26"/>
                <w:lang w:eastAsia="sk-SK"/>
              </w:rPr>
              <w:pPrChange w:id="23"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Určené pre:</w:t>
            </w:r>
          </w:p>
          <w:p w14:paraId="336D7A43" w14:textId="77777777" w:rsidR="00810AEF" w:rsidRPr="00ED0B12" w:rsidRDefault="00810AEF" w:rsidP="004E643D">
            <w:pPr>
              <w:rPr>
                <w:rFonts w:ascii="Times New Roman" w:eastAsia="Times New Roman" w:hAnsi="Times New Roman" w:cs="Times New Roman"/>
                <w:b/>
                <w:sz w:val="26"/>
                <w:szCs w:val="26"/>
                <w:lang w:eastAsia="sk-SK"/>
              </w:rPr>
              <w:pPrChange w:id="24" w:author="Autor">
                <w:pPr>
                  <w:framePr w:hSpace="141" w:wrap="around" w:vAnchor="text" w:hAnchor="text" w:x="108" w:y="1"/>
                  <w:suppressOverlap/>
                </w:pPr>
              </w:pPrChange>
            </w:pPr>
          </w:p>
          <w:p w14:paraId="09F81BE2" w14:textId="77777777" w:rsidR="00810AEF" w:rsidRPr="00ED0B12" w:rsidRDefault="00810AEF" w:rsidP="004E643D">
            <w:pPr>
              <w:rPr>
                <w:rFonts w:ascii="Times New Roman" w:eastAsia="Times New Roman" w:hAnsi="Times New Roman" w:cs="Times New Roman"/>
                <w:b/>
                <w:sz w:val="26"/>
                <w:szCs w:val="26"/>
                <w:lang w:eastAsia="sk-SK"/>
              </w:rPr>
              <w:pPrChange w:id="25" w:author="Autor">
                <w:pPr>
                  <w:framePr w:hSpace="141" w:wrap="around" w:vAnchor="text" w:hAnchor="text" w:x="108" w:y="1"/>
                  <w:suppressOverlap/>
                </w:pPr>
              </w:pPrChange>
            </w:pPr>
          </w:p>
          <w:p w14:paraId="0E5261C8" w14:textId="77777777" w:rsidR="00810AEF" w:rsidRPr="00ED0B12" w:rsidRDefault="00810AEF" w:rsidP="004E643D">
            <w:pPr>
              <w:rPr>
                <w:rFonts w:ascii="Times New Roman" w:eastAsia="Times New Roman" w:hAnsi="Times New Roman" w:cs="Times New Roman"/>
                <w:b/>
                <w:sz w:val="26"/>
                <w:szCs w:val="26"/>
                <w:lang w:eastAsia="sk-SK"/>
              </w:rPr>
              <w:pPrChange w:id="26" w:author="Autor">
                <w:pPr>
                  <w:framePr w:hSpace="141" w:wrap="around" w:vAnchor="text" w:hAnchor="text" w:x="108" w:y="1"/>
                  <w:suppressOverlap/>
                </w:pPr>
              </w:pPrChange>
            </w:pPr>
          </w:p>
        </w:tc>
        <w:tc>
          <w:tcPr>
            <w:tcW w:w="6696" w:type="dxa"/>
            <w:shd w:val="clear" w:color="auto" w:fill="8DB3E2"/>
            <w:tcPrChange w:id="27" w:author="Autor">
              <w:tcPr>
                <w:tcW w:w="6696" w:type="dxa"/>
                <w:gridSpan w:val="2"/>
                <w:shd w:val="clear" w:color="auto" w:fill="8DB3E2" w:themeFill="text2" w:themeFillTint="66"/>
              </w:tcPr>
            </w:tcPrChange>
          </w:tcPr>
          <w:p w14:paraId="097DDD5F" w14:textId="77777777" w:rsidR="00810AEF" w:rsidRPr="00ED0B12" w:rsidRDefault="00810AEF" w:rsidP="004E643D">
            <w:pPr>
              <w:rPr>
                <w:rFonts w:ascii="Times New Roman" w:eastAsia="Times New Roman" w:hAnsi="Times New Roman" w:cs="Times New Roman"/>
                <w:lang w:eastAsia="sk-SK"/>
              </w:rPr>
              <w:pPrChange w:id="28" w:author="Autor">
                <w:pPr>
                  <w:framePr w:hSpace="141" w:wrap="around" w:vAnchor="text" w:hAnchor="text" w:x="108" w:y="1"/>
                  <w:suppressOverlap/>
                </w:pPr>
              </w:pPrChange>
            </w:pPr>
            <w:r w:rsidRPr="00ED0B12">
              <w:rPr>
                <w:rFonts w:ascii="Times New Roman" w:eastAsia="Times New Roman" w:hAnsi="Times New Roman" w:cs="Times New Roman"/>
                <w:lang w:eastAsia="sk-SK"/>
              </w:rPr>
              <w:t>riadiace orgány</w:t>
            </w:r>
          </w:p>
          <w:p w14:paraId="3CA24354" w14:textId="77777777" w:rsidR="00810AEF" w:rsidRPr="00ED0B12" w:rsidRDefault="00810AEF" w:rsidP="004E643D">
            <w:pPr>
              <w:rPr>
                <w:rFonts w:ascii="Times New Roman" w:eastAsia="Times New Roman" w:hAnsi="Times New Roman" w:cs="Times New Roman"/>
                <w:lang w:eastAsia="sk-SK"/>
              </w:rPr>
              <w:pPrChange w:id="29" w:author="Autor">
                <w:pPr>
                  <w:framePr w:hSpace="141" w:wrap="around" w:vAnchor="text" w:hAnchor="text" w:x="108" w:y="1"/>
                  <w:suppressOverlap/>
                </w:pPr>
              </w:pPrChange>
            </w:pPr>
            <w:r w:rsidRPr="00ED0B12">
              <w:rPr>
                <w:rFonts w:ascii="Times New Roman" w:eastAsia="Times New Roman" w:hAnsi="Times New Roman" w:cs="Times New Roman"/>
                <w:lang w:eastAsia="sk-SK"/>
              </w:rPr>
              <w:t>sprostredkovateľské orgány</w:t>
            </w:r>
          </w:p>
          <w:p w14:paraId="37FDC1BC" w14:textId="77777777" w:rsidR="00810AEF" w:rsidRPr="00ED0B12" w:rsidRDefault="00810AEF" w:rsidP="004E643D">
            <w:pPr>
              <w:rPr>
                <w:rFonts w:ascii="Times New Roman" w:eastAsia="Times New Roman" w:hAnsi="Times New Roman" w:cs="Times New Roman"/>
                <w:lang w:eastAsia="sk-SK"/>
              </w:rPr>
              <w:pPrChange w:id="30" w:author="Autor">
                <w:pPr>
                  <w:framePr w:hSpace="141" w:wrap="around" w:vAnchor="text" w:hAnchor="text" w:x="108" w:y="1"/>
                  <w:suppressOverlap/>
                </w:pPr>
              </w:pPrChange>
            </w:pPr>
            <w:r w:rsidRPr="00ED0B12">
              <w:rPr>
                <w:rFonts w:ascii="Times New Roman" w:eastAsia="Times New Roman" w:hAnsi="Times New Roman" w:cs="Times New Roman"/>
                <w:lang w:eastAsia="sk-SK"/>
              </w:rPr>
              <w:t>platobné jednotky</w:t>
            </w:r>
          </w:p>
          <w:p w14:paraId="1CFE296F" w14:textId="77777777" w:rsidR="00810AEF" w:rsidRPr="00ED0B12" w:rsidRDefault="00810AEF" w:rsidP="004E643D">
            <w:pPr>
              <w:rPr>
                <w:rFonts w:ascii="Times New Roman" w:eastAsia="Times New Roman" w:hAnsi="Times New Roman" w:cs="Times New Roman"/>
                <w:szCs w:val="20"/>
                <w:lang w:eastAsia="sk-SK"/>
              </w:rPr>
              <w:pPrChange w:id="31" w:author="Autor">
                <w:pPr>
                  <w:framePr w:hSpace="141" w:wrap="around" w:vAnchor="text" w:hAnchor="text" w:x="108" w:y="1"/>
                  <w:suppressOverlap/>
                </w:pPr>
              </w:pPrChange>
            </w:pPr>
            <w:r w:rsidRPr="00ED0B12">
              <w:rPr>
                <w:rFonts w:ascii="Times New Roman" w:eastAsia="Times New Roman" w:hAnsi="Times New Roman" w:cs="Times New Roman"/>
                <w:szCs w:val="20"/>
                <w:lang w:eastAsia="sk-SK"/>
              </w:rPr>
              <w:t>Centrálny koordinačný orgán</w:t>
            </w:r>
          </w:p>
          <w:p w14:paraId="5D883C86" w14:textId="77777777" w:rsidR="00810AEF" w:rsidRPr="00ED0B12" w:rsidRDefault="00810AEF" w:rsidP="004E643D">
            <w:pPr>
              <w:rPr>
                <w:rFonts w:ascii="Times New Roman" w:eastAsia="Times New Roman" w:hAnsi="Times New Roman" w:cs="Times New Roman"/>
                <w:szCs w:val="20"/>
                <w:lang w:eastAsia="sk-SK"/>
              </w:rPr>
              <w:pPrChange w:id="32" w:author="Autor">
                <w:pPr>
                  <w:framePr w:hSpace="141" w:wrap="around" w:vAnchor="text" w:hAnchor="text" w:x="108" w:y="1"/>
                  <w:suppressOverlap/>
                </w:pPr>
              </w:pPrChange>
            </w:pPr>
            <w:r w:rsidRPr="00ED0B12">
              <w:rPr>
                <w:rFonts w:ascii="Times New Roman" w:eastAsia="Times New Roman" w:hAnsi="Times New Roman" w:cs="Times New Roman"/>
                <w:szCs w:val="20"/>
                <w:lang w:eastAsia="sk-SK"/>
              </w:rPr>
              <w:t>Certifikačný orgán</w:t>
            </w:r>
          </w:p>
          <w:p w14:paraId="4E86B92B" w14:textId="77777777" w:rsidR="00810AEF" w:rsidRPr="00ED0B12" w:rsidRDefault="00810AEF" w:rsidP="004E643D">
            <w:pPr>
              <w:rPr>
                <w:rFonts w:ascii="Times New Roman" w:eastAsia="Times New Roman" w:hAnsi="Times New Roman" w:cs="Times New Roman"/>
                <w:szCs w:val="20"/>
                <w:lang w:eastAsia="sk-SK"/>
              </w:rPr>
              <w:pPrChange w:id="33" w:author="Autor">
                <w:pPr>
                  <w:framePr w:hSpace="141" w:wrap="around" w:vAnchor="text" w:hAnchor="text" w:x="108" w:y="1"/>
                  <w:suppressOverlap/>
                </w:pPr>
              </w:pPrChange>
            </w:pPr>
            <w:r w:rsidRPr="00ED0B12">
              <w:rPr>
                <w:rFonts w:ascii="Times New Roman" w:eastAsia="Times New Roman" w:hAnsi="Times New Roman" w:cs="Times New Roman"/>
                <w:szCs w:val="20"/>
                <w:lang w:eastAsia="sk-SK"/>
              </w:rPr>
              <w:t>Orgán auditu</w:t>
            </w:r>
          </w:p>
          <w:p w14:paraId="217A9451" w14:textId="77777777" w:rsidR="00810AEF" w:rsidRPr="00ED0B12" w:rsidRDefault="00810AEF" w:rsidP="004E643D">
            <w:pPr>
              <w:rPr>
                <w:rFonts w:ascii="Times New Roman" w:eastAsia="Times New Roman" w:hAnsi="Times New Roman" w:cs="Times New Roman"/>
                <w:szCs w:val="20"/>
                <w:lang w:eastAsia="sk-SK"/>
              </w:rPr>
              <w:pPrChange w:id="34" w:author="Autor">
                <w:pPr>
                  <w:framePr w:hSpace="141" w:wrap="around" w:vAnchor="text" w:hAnchor="text" w:x="108" w:y="1"/>
                  <w:suppressOverlap/>
                </w:pPr>
              </w:pPrChange>
            </w:pPr>
            <w:r w:rsidRPr="00ED0B12">
              <w:rPr>
                <w:rFonts w:ascii="Times New Roman" w:eastAsia="Times New Roman" w:hAnsi="Times New Roman" w:cs="Times New Roman"/>
                <w:szCs w:val="20"/>
                <w:lang w:eastAsia="sk-SK"/>
              </w:rPr>
              <w:t>Gestori horizontálnych princípov</w:t>
            </w:r>
          </w:p>
          <w:p w14:paraId="7698BE44" w14:textId="4F4F7B97" w:rsidR="00810AEF" w:rsidRPr="00ED0B12" w:rsidRDefault="00810AEF" w:rsidP="004E643D">
            <w:pPr>
              <w:rPr>
                <w:rFonts w:ascii="Times New Roman" w:eastAsia="Times New Roman" w:hAnsi="Times New Roman" w:cs="Times New Roman"/>
                <w:lang w:eastAsia="sk-SK"/>
              </w:rPr>
              <w:pPrChange w:id="35" w:author="Autor">
                <w:pPr>
                  <w:framePr w:hSpace="141" w:wrap="around" w:vAnchor="text" w:hAnchor="text" w:x="108" w:y="1"/>
                  <w:suppressOverlap/>
                </w:pPr>
              </w:pPrChange>
            </w:pPr>
            <w:r w:rsidRPr="00ED0B12">
              <w:rPr>
                <w:rFonts w:ascii="Times New Roman" w:eastAsia="Times New Roman" w:hAnsi="Times New Roman" w:cs="Times New Roman"/>
                <w:lang w:eastAsia="sk-SK"/>
              </w:rPr>
              <w:t xml:space="preserve">ďalšie subjekty zapojené do </w:t>
            </w:r>
            <w:del w:id="36" w:author="Autor">
              <w:r w:rsidR="007720A6" w:rsidRPr="002639E5">
                <w:rPr>
                  <w:rFonts w:ascii="Times New Roman" w:hAnsi="Times New Roman" w:cs="Times New Roman"/>
                </w:rPr>
                <w:delText xml:space="preserve">koordinácie, </w:delText>
              </w:r>
            </w:del>
            <w:r w:rsidRPr="00ED0B12">
              <w:rPr>
                <w:rFonts w:ascii="Times New Roman" w:eastAsia="Times New Roman" w:hAnsi="Times New Roman" w:cs="Times New Roman"/>
                <w:lang w:eastAsia="sk-SK"/>
              </w:rPr>
              <w:t>riadenia, implementácie</w:t>
            </w:r>
            <w:del w:id="37" w:author="Autor">
              <w:r w:rsidR="007720A6" w:rsidRPr="002639E5">
                <w:rPr>
                  <w:rFonts w:ascii="Times New Roman" w:hAnsi="Times New Roman" w:cs="Times New Roman"/>
                </w:rPr>
                <w:delText>, finančného riadenia</w:delText>
              </w:r>
            </w:del>
            <w:r w:rsidRPr="00ED0B12">
              <w:rPr>
                <w:rFonts w:ascii="Times New Roman" w:eastAsia="Times New Roman" w:hAnsi="Times New Roman" w:cs="Times New Roman"/>
                <w:lang w:eastAsia="sk-SK"/>
              </w:rPr>
              <w:t>, kontroly a auditu EŠIF v zmysle Systému riadenia EŠIF na programového obdobie 2014-2020 a Systému finančného riadenia štrukturálnych fondov, Kohézneho fondu a Európskeho námorného a rybárskeho fondu na programové obdobie 2014-2020</w:t>
            </w:r>
          </w:p>
          <w:p w14:paraId="5CC8248C" w14:textId="77777777" w:rsidR="00810AEF" w:rsidRPr="00ED0B12" w:rsidRDefault="00810AEF" w:rsidP="004E643D">
            <w:pPr>
              <w:rPr>
                <w:rFonts w:ascii="Times New Roman" w:eastAsia="Times New Roman" w:hAnsi="Times New Roman" w:cs="Times New Roman"/>
                <w:szCs w:val="20"/>
                <w:lang w:eastAsia="sk-SK"/>
              </w:rPr>
              <w:pPrChange w:id="38" w:author="Autor">
                <w:pPr>
                  <w:framePr w:hSpace="141" w:wrap="around" w:vAnchor="text" w:hAnchor="text" w:x="108" w:y="1"/>
                  <w:suppressOverlap/>
                </w:pPr>
              </w:pPrChange>
            </w:pPr>
          </w:p>
        </w:tc>
      </w:tr>
      <w:tr w:rsidR="00810AEF" w:rsidRPr="00ED0B12" w14:paraId="2D8AFD2F" w14:textId="77777777" w:rsidTr="00D65AB2">
        <w:trPr>
          <w:ins w:id="39" w:author="Autor"/>
        </w:trPr>
        <w:tc>
          <w:tcPr>
            <w:tcW w:w="2268" w:type="dxa"/>
            <w:shd w:val="clear" w:color="auto" w:fill="8DB3E2"/>
          </w:tcPr>
          <w:p w14:paraId="754B598E" w14:textId="77777777" w:rsidR="00810AEF" w:rsidRPr="00ED0B12" w:rsidRDefault="00810AEF" w:rsidP="00D65AB2">
            <w:pPr>
              <w:rPr>
                <w:ins w:id="40" w:author="Autor"/>
                <w:rFonts w:ascii="Times New Roman" w:eastAsia="Times New Roman" w:hAnsi="Times New Roman" w:cs="Times New Roman"/>
                <w:b/>
                <w:sz w:val="26"/>
                <w:szCs w:val="26"/>
                <w:lang w:eastAsia="sk-SK"/>
              </w:rPr>
            </w:pPr>
          </w:p>
        </w:tc>
        <w:tc>
          <w:tcPr>
            <w:tcW w:w="6696" w:type="dxa"/>
            <w:shd w:val="clear" w:color="auto" w:fill="8DB3E2"/>
          </w:tcPr>
          <w:p w14:paraId="66B7A03C" w14:textId="77777777" w:rsidR="00810AEF" w:rsidRPr="00ED0B12" w:rsidRDefault="00810AEF" w:rsidP="00D65AB2">
            <w:pPr>
              <w:rPr>
                <w:ins w:id="41" w:author="Autor"/>
                <w:rFonts w:ascii="Times New Roman" w:eastAsia="Times New Roman" w:hAnsi="Times New Roman" w:cs="Times New Roman"/>
                <w:szCs w:val="20"/>
                <w:lang w:eastAsia="sk-SK"/>
              </w:rPr>
            </w:pPr>
          </w:p>
        </w:tc>
      </w:tr>
      <w:tr w:rsidR="00810AEF" w:rsidRPr="00ED0B12" w14:paraId="28F48C6D" w14:textId="77777777" w:rsidTr="004E643D">
        <w:trPr>
          <w:trPrChange w:id="42" w:author="Autor">
            <w:trPr>
              <w:gridAfter w:val="0"/>
            </w:trPr>
          </w:trPrChange>
        </w:trPr>
        <w:tc>
          <w:tcPr>
            <w:tcW w:w="2268" w:type="dxa"/>
            <w:shd w:val="clear" w:color="auto" w:fill="8DB3E2"/>
            <w:tcPrChange w:id="43" w:author="Autor">
              <w:tcPr>
                <w:tcW w:w="2268" w:type="dxa"/>
                <w:gridSpan w:val="2"/>
                <w:shd w:val="clear" w:color="auto" w:fill="8DB3E2" w:themeFill="text2" w:themeFillTint="66"/>
              </w:tcPr>
            </w:tcPrChange>
          </w:tcPr>
          <w:p w14:paraId="481FB051" w14:textId="77777777" w:rsidR="00810AEF" w:rsidRPr="00ED0B12" w:rsidRDefault="00810AEF" w:rsidP="004E643D">
            <w:pPr>
              <w:rPr>
                <w:rFonts w:ascii="Times New Roman" w:eastAsia="Times New Roman" w:hAnsi="Times New Roman" w:cs="Times New Roman"/>
                <w:b/>
                <w:sz w:val="26"/>
                <w:szCs w:val="26"/>
                <w:lang w:eastAsia="sk-SK"/>
              </w:rPr>
              <w:pPrChange w:id="44"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Vydáva:</w:t>
            </w:r>
          </w:p>
          <w:p w14:paraId="02BBEEC4" w14:textId="77777777" w:rsidR="00810AEF" w:rsidRPr="00ED0B12" w:rsidRDefault="00810AEF" w:rsidP="004E643D">
            <w:pPr>
              <w:rPr>
                <w:rFonts w:ascii="Times New Roman" w:eastAsia="Times New Roman" w:hAnsi="Times New Roman" w:cs="Times New Roman"/>
                <w:b/>
                <w:sz w:val="16"/>
                <w:szCs w:val="20"/>
                <w:lang w:eastAsia="sk-SK"/>
              </w:rPr>
              <w:pPrChange w:id="45" w:author="Autor">
                <w:pPr>
                  <w:framePr w:hSpace="141" w:wrap="around" w:vAnchor="text" w:hAnchor="text" w:x="108" w:y="1"/>
                  <w:suppressOverlap/>
                </w:pPr>
              </w:pPrChange>
            </w:pPr>
          </w:p>
          <w:p w14:paraId="7EC398C9" w14:textId="77777777" w:rsidR="00810AEF" w:rsidRPr="00ED0B12" w:rsidRDefault="00810AEF" w:rsidP="004E643D">
            <w:pPr>
              <w:rPr>
                <w:rFonts w:ascii="Times New Roman" w:eastAsia="Times New Roman" w:hAnsi="Times New Roman" w:cs="Times New Roman"/>
                <w:b/>
                <w:sz w:val="16"/>
                <w:szCs w:val="20"/>
                <w:lang w:eastAsia="sk-SK"/>
              </w:rPr>
              <w:pPrChange w:id="46" w:author="Autor">
                <w:pPr>
                  <w:framePr w:hSpace="141" w:wrap="around" w:vAnchor="text" w:hAnchor="text" w:x="108" w:y="1"/>
                  <w:suppressOverlap/>
                </w:pPr>
              </w:pPrChange>
            </w:pPr>
          </w:p>
          <w:p w14:paraId="30C95115" w14:textId="77777777" w:rsidR="00810AEF" w:rsidRPr="00ED0B12" w:rsidRDefault="00810AEF" w:rsidP="004E643D">
            <w:pPr>
              <w:rPr>
                <w:rFonts w:ascii="Times New Roman" w:eastAsia="Times New Roman" w:hAnsi="Times New Roman" w:cs="Times New Roman"/>
                <w:b/>
                <w:sz w:val="16"/>
                <w:szCs w:val="20"/>
                <w:lang w:eastAsia="sk-SK"/>
              </w:rPr>
              <w:pPrChange w:id="47" w:author="Autor">
                <w:pPr>
                  <w:framePr w:hSpace="141" w:wrap="around" w:vAnchor="text" w:hAnchor="text" w:x="108" w:y="1"/>
                  <w:suppressOverlap/>
                </w:pPr>
              </w:pPrChange>
            </w:pPr>
          </w:p>
          <w:p w14:paraId="363858FD" w14:textId="77777777" w:rsidR="00810AEF" w:rsidRPr="00ED0B12" w:rsidRDefault="00810AEF" w:rsidP="004E643D">
            <w:pPr>
              <w:rPr>
                <w:rFonts w:ascii="Times New Roman" w:eastAsia="Times New Roman" w:hAnsi="Times New Roman" w:cs="Times New Roman"/>
                <w:b/>
                <w:sz w:val="16"/>
                <w:szCs w:val="20"/>
                <w:lang w:eastAsia="sk-SK"/>
              </w:rPr>
              <w:pPrChange w:id="48" w:author="Autor">
                <w:pPr>
                  <w:framePr w:hSpace="141" w:wrap="around" w:vAnchor="text" w:hAnchor="text" w:x="108" w:y="1"/>
                  <w:suppressOverlap/>
                </w:pPr>
              </w:pPrChange>
            </w:pPr>
          </w:p>
          <w:p w14:paraId="37453D67" w14:textId="77777777" w:rsidR="007720A6" w:rsidRPr="002639E5" w:rsidRDefault="007720A6" w:rsidP="00A777AC">
            <w:pPr>
              <w:framePr w:hSpace="141" w:wrap="around" w:vAnchor="text" w:hAnchor="text" w:x="108" w:y="1"/>
              <w:suppressOverlap/>
              <w:rPr>
                <w:del w:id="49" w:author="Autor"/>
                <w:rFonts w:ascii="Times New Roman" w:hAnsi="Times New Roman" w:cs="Times New Roman"/>
                <w:b/>
                <w:sz w:val="26"/>
                <w:szCs w:val="26"/>
              </w:rPr>
            </w:pPr>
          </w:p>
          <w:p w14:paraId="76516152" w14:textId="77777777" w:rsidR="007720A6" w:rsidRPr="002639E5" w:rsidRDefault="007720A6" w:rsidP="00A777AC">
            <w:pPr>
              <w:framePr w:hSpace="141" w:wrap="around" w:vAnchor="text" w:hAnchor="text" w:x="108" w:y="1"/>
              <w:suppressOverlap/>
              <w:rPr>
                <w:del w:id="50" w:author="Autor"/>
                <w:rFonts w:ascii="Times New Roman" w:hAnsi="Times New Roman" w:cs="Times New Roman"/>
                <w:b/>
                <w:sz w:val="26"/>
                <w:szCs w:val="26"/>
              </w:rPr>
            </w:pPr>
            <w:del w:id="51" w:author="Autor">
              <w:r w:rsidRPr="002639E5">
                <w:rPr>
                  <w:rFonts w:ascii="Times New Roman" w:hAnsi="Times New Roman" w:cs="Times New Roman"/>
                  <w:b/>
                  <w:sz w:val="26"/>
                  <w:szCs w:val="26"/>
                </w:rPr>
                <w:delText>Záväznosť:</w:delText>
              </w:r>
            </w:del>
          </w:p>
          <w:p w14:paraId="2ABAAAE4" w14:textId="77777777" w:rsidR="00810AEF" w:rsidRPr="00ED0B12" w:rsidRDefault="00810AEF" w:rsidP="004E643D">
            <w:pPr>
              <w:rPr>
                <w:rFonts w:ascii="Times New Roman" w:eastAsia="Times New Roman" w:hAnsi="Times New Roman" w:cs="Times New Roman"/>
                <w:b/>
                <w:sz w:val="26"/>
                <w:szCs w:val="26"/>
                <w:lang w:eastAsia="sk-SK"/>
              </w:rPr>
              <w:pPrChange w:id="52" w:author="Autor">
                <w:pPr>
                  <w:framePr w:hSpace="141" w:wrap="around" w:vAnchor="text" w:hAnchor="text" w:x="108" w:y="1"/>
                  <w:suppressOverlap/>
                </w:pPr>
              </w:pPrChange>
            </w:pPr>
          </w:p>
        </w:tc>
        <w:tc>
          <w:tcPr>
            <w:tcW w:w="6696" w:type="dxa"/>
            <w:shd w:val="clear" w:color="auto" w:fill="8DB3E2"/>
            <w:tcPrChange w:id="53" w:author="Autor">
              <w:tcPr>
                <w:tcW w:w="6696" w:type="dxa"/>
                <w:gridSpan w:val="2"/>
                <w:shd w:val="clear" w:color="auto" w:fill="8DB3E2" w:themeFill="text2" w:themeFillTint="66"/>
              </w:tcPr>
            </w:tcPrChange>
          </w:tcPr>
          <w:p w14:paraId="563AC385" w14:textId="77777777" w:rsidR="00810AEF" w:rsidRPr="00ED0B12" w:rsidRDefault="00810AEF" w:rsidP="004E643D">
            <w:pPr>
              <w:rPr>
                <w:rFonts w:ascii="Times New Roman" w:eastAsia="Calibri" w:hAnsi="Times New Roman" w:cs="Times New Roman"/>
                <w:szCs w:val="20"/>
              </w:rPr>
              <w:pPrChange w:id="54" w:author="Autor">
                <w:pPr>
                  <w:framePr w:hSpace="141" w:wrap="around" w:vAnchor="text" w:hAnchor="text" w:x="108" w:y="1"/>
                  <w:suppressOverlap/>
                </w:pPr>
              </w:pPrChange>
            </w:pPr>
            <w:r w:rsidRPr="00ED0B12">
              <w:rPr>
                <w:rFonts w:ascii="Times New Roman" w:eastAsia="Calibri" w:hAnsi="Times New Roman" w:cs="Times New Roman"/>
                <w:szCs w:val="20"/>
              </w:rPr>
              <w:t>Odbor administratívnych kapacít EŠIF</w:t>
            </w:r>
          </w:p>
          <w:p w14:paraId="276BA53A" w14:textId="77777777" w:rsidR="00810AEF" w:rsidRPr="00ED0B12" w:rsidRDefault="00810AEF" w:rsidP="004E643D">
            <w:pPr>
              <w:rPr>
                <w:rFonts w:ascii="Times New Roman" w:eastAsia="Calibri" w:hAnsi="Times New Roman" w:cs="Times New Roman"/>
              </w:rPr>
              <w:pPrChange w:id="55" w:author="Autor">
                <w:pPr>
                  <w:framePr w:hSpace="141" w:wrap="around" w:vAnchor="text" w:hAnchor="text" w:x="108" w:y="1"/>
                  <w:suppressOverlap/>
                </w:pPr>
              </w:pPrChange>
            </w:pPr>
            <w:r w:rsidRPr="00ED0B12">
              <w:rPr>
                <w:rFonts w:ascii="Times New Roman" w:eastAsia="Calibri" w:hAnsi="Times New Roman" w:cs="Times New Roman"/>
              </w:rPr>
              <w:t xml:space="preserve">Úrad vlády SR </w:t>
            </w:r>
          </w:p>
          <w:p w14:paraId="2B0F7CE1" w14:textId="77777777" w:rsidR="007720A6" w:rsidRPr="002639E5" w:rsidRDefault="00810AEF" w:rsidP="00A777AC">
            <w:pPr>
              <w:framePr w:hSpace="141" w:wrap="around" w:vAnchor="text" w:hAnchor="text" w:x="108" w:y="1"/>
              <w:suppressOverlap/>
              <w:rPr>
                <w:del w:id="56" w:author="Autor"/>
                <w:rFonts w:ascii="Times New Roman" w:hAnsi="Times New Roman" w:cs="Times New Roman"/>
                <w:szCs w:val="20"/>
              </w:rPr>
            </w:pPr>
            <w:r w:rsidRPr="00ED0B12">
              <w:rPr>
                <w:rFonts w:ascii="Times New Roman" w:eastAsia="Calibri" w:hAnsi="Times New Roman" w:cs="Times New Roman"/>
                <w:szCs w:val="20"/>
              </w:rPr>
              <w:t>v súlade s kapitolou 1.2, ods. 3, písm. b) Systému riadenia európskych štrukturálnych a investičných fondov</w:t>
            </w:r>
          </w:p>
          <w:p w14:paraId="0C368168" w14:textId="77777777" w:rsidR="007720A6" w:rsidRPr="002639E5" w:rsidRDefault="007720A6" w:rsidP="00A777AC">
            <w:pPr>
              <w:framePr w:hSpace="141" w:wrap="around" w:vAnchor="text" w:hAnchor="text" w:x="108" w:y="1"/>
              <w:suppressOverlap/>
              <w:rPr>
                <w:del w:id="57" w:author="Autor"/>
                <w:rFonts w:ascii="Times New Roman" w:hAnsi="Times New Roman" w:cs="Times New Roman"/>
                <w:szCs w:val="20"/>
              </w:rPr>
            </w:pPr>
          </w:p>
          <w:p w14:paraId="220F3911" w14:textId="77777777" w:rsidR="007720A6" w:rsidRPr="002639E5" w:rsidRDefault="007720A6" w:rsidP="00A777AC">
            <w:pPr>
              <w:framePr w:hSpace="141" w:wrap="around" w:vAnchor="text" w:hAnchor="text" w:x="108" w:y="1"/>
              <w:suppressOverlap/>
              <w:rPr>
                <w:del w:id="58" w:author="Autor"/>
                <w:rFonts w:ascii="Times New Roman" w:hAnsi="Times New Roman" w:cs="Times New Roman"/>
                <w:szCs w:val="20"/>
              </w:rPr>
            </w:pPr>
            <w:del w:id="59" w:author="Autor">
              <w:r w:rsidRPr="002639E5">
                <w:rPr>
                  <w:rFonts w:ascii="Times New Roman" w:hAnsi="Times New Roman" w:cs="Times New Roman"/>
                </w:rPr>
                <w:delText>Metodický pokyn má záväzný charakter v celom rozsahu, ak v jeho texte nie je pri konkrétnom ustanovení uvedené inak</w:delText>
              </w:r>
              <w:r w:rsidR="004A6B02" w:rsidRPr="002639E5">
                <w:rPr>
                  <w:rFonts w:ascii="Times New Roman" w:hAnsi="Times New Roman" w:cs="Times New Roman"/>
                </w:rPr>
                <w:delText>.</w:delText>
              </w:r>
            </w:del>
          </w:p>
          <w:p w14:paraId="67AE68BA" w14:textId="77777777" w:rsidR="00810AEF" w:rsidRPr="00ED0B12" w:rsidRDefault="00810AEF" w:rsidP="004E643D">
            <w:pPr>
              <w:rPr>
                <w:rFonts w:ascii="Times New Roman" w:eastAsia="Times New Roman" w:hAnsi="Times New Roman" w:cs="Times New Roman"/>
                <w:szCs w:val="20"/>
                <w:lang w:eastAsia="sk-SK"/>
              </w:rPr>
              <w:pPrChange w:id="60" w:author="Autor">
                <w:pPr>
                  <w:framePr w:hSpace="141" w:wrap="around" w:vAnchor="text" w:hAnchor="text" w:x="108" w:y="1"/>
                  <w:suppressOverlap/>
                </w:pPr>
              </w:pPrChange>
            </w:pPr>
          </w:p>
        </w:tc>
      </w:tr>
      <w:tr w:rsidR="00810AEF" w:rsidRPr="00ED0B12" w14:paraId="5796BC3E" w14:textId="77777777" w:rsidTr="00D65AB2">
        <w:trPr>
          <w:ins w:id="61" w:author="Autor"/>
        </w:trPr>
        <w:tc>
          <w:tcPr>
            <w:tcW w:w="2268" w:type="dxa"/>
            <w:shd w:val="clear" w:color="auto" w:fill="8DB3E2"/>
          </w:tcPr>
          <w:p w14:paraId="48BBF7CE" w14:textId="77777777" w:rsidR="00810AEF" w:rsidRPr="00ED0B12" w:rsidRDefault="00810AEF" w:rsidP="00D65AB2">
            <w:pPr>
              <w:rPr>
                <w:ins w:id="62" w:author="Autor"/>
                <w:rFonts w:ascii="Times New Roman" w:eastAsia="Times New Roman" w:hAnsi="Times New Roman" w:cs="Times New Roman"/>
                <w:b/>
                <w:sz w:val="26"/>
                <w:szCs w:val="26"/>
                <w:lang w:eastAsia="sk-SK"/>
              </w:rPr>
            </w:pPr>
            <w:ins w:id="63" w:author="Autor">
              <w:r w:rsidRPr="00ED0B12">
                <w:rPr>
                  <w:rFonts w:ascii="Times New Roman" w:eastAsia="Times New Roman" w:hAnsi="Times New Roman" w:cs="Times New Roman"/>
                  <w:b/>
                  <w:sz w:val="26"/>
                  <w:szCs w:val="26"/>
                  <w:lang w:eastAsia="sk-SK"/>
                </w:rPr>
                <w:t>Záväznosť:</w:t>
              </w:r>
            </w:ins>
          </w:p>
          <w:p w14:paraId="6E1E7B3D" w14:textId="77777777" w:rsidR="00810AEF" w:rsidRPr="00ED0B12" w:rsidRDefault="00810AEF" w:rsidP="00D65AB2">
            <w:pPr>
              <w:rPr>
                <w:ins w:id="64" w:author="Autor"/>
                <w:rFonts w:ascii="Times New Roman" w:eastAsia="Times New Roman" w:hAnsi="Times New Roman" w:cs="Times New Roman"/>
                <w:b/>
                <w:sz w:val="16"/>
                <w:szCs w:val="16"/>
                <w:lang w:eastAsia="sk-SK"/>
              </w:rPr>
            </w:pPr>
          </w:p>
          <w:p w14:paraId="226AD876" w14:textId="77777777" w:rsidR="00810AEF" w:rsidRPr="00ED0B12" w:rsidRDefault="00810AEF" w:rsidP="00D65AB2">
            <w:pPr>
              <w:rPr>
                <w:ins w:id="65" w:author="Autor"/>
                <w:rFonts w:ascii="Times New Roman" w:eastAsia="Times New Roman" w:hAnsi="Times New Roman" w:cs="Times New Roman"/>
                <w:b/>
                <w:sz w:val="16"/>
                <w:szCs w:val="16"/>
                <w:lang w:eastAsia="sk-SK"/>
              </w:rPr>
            </w:pPr>
          </w:p>
          <w:p w14:paraId="77FEDFBC" w14:textId="77777777" w:rsidR="00810AEF" w:rsidRPr="00ED0B12" w:rsidRDefault="00810AEF" w:rsidP="00D65AB2">
            <w:pPr>
              <w:rPr>
                <w:ins w:id="66" w:author="Autor"/>
                <w:rFonts w:ascii="Times New Roman" w:eastAsia="Times New Roman" w:hAnsi="Times New Roman" w:cs="Times New Roman"/>
                <w:b/>
                <w:sz w:val="16"/>
                <w:szCs w:val="16"/>
                <w:lang w:eastAsia="sk-SK"/>
              </w:rPr>
            </w:pPr>
          </w:p>
        </w:tc>
        <w:customXmlInsRangeStart w:id="67" w:author="Autor"/>
        <w:sdt>
          <w:sdtPr>
            <w:rPr>
              <w:rFonts w:ascii="Times New Roman" w:eastAsia="Times New Roman" w:hAnsi="Times New Roman" w:cs="Times New Roman"/>
              <w:szCs w:val="20"/>
              <w:lang w:eastAsia="sk-SK"/>
            </w:rPr>
            <w:alias w:val="Záväznosť"/>
            <w:tag w:val="Záväznosť"/>
            <w:id w:val="1763795753"/>
            <w:placeholder>
              <w:docPart w:val="CFA2CA4E412F46FCBD7E5332D60736E9"/>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listItem w:displayText="Metodický pokyn má záväzný charakter v celom rozsahu, ak v jeho texte nie je pri konkrétnom ustanovení uvedené inak." w:value="Metodický pokyn má záväzný charakter v celom rozsahu, ak v jeho texte nie je pri konkrétnom ustanovení uvedené inak."/>
            </w:dropDownList>
          </w:sdtPr>
          <w:sdtEndPr/>
          <w:sdtContent>
            <w:customXmlInsRangeEnd w:id="67"/>
            <w:tc>
              <w:tcPr>
                <w:tcW w:w="6696" w:type="dxa"/>
                <w:shd w:val="clear" w:color="auto" w:fill="8DB3E2"/>
              </w:tcPr>
              <w:p w14:paraId="07DA2A55" w14:textId="77777777" w:rsidR="00810AEF" w:rsidRPr="00ED0B12" w:rsidRDefault="004E643D" w:rsidP="00D65AB2">
                <w:pPr>
                  <w:rPr>
                    <w:ins w:id="68" w:author="Autor"/>
                    <w:rFonts w:ascii="Times New Roman" w:eastAsia="Times New Roman" w:hAnsi="Times New Roman" w:cs="Times New Roman"/>
                    <w:szCs w:val="20"/>
                    <w:lang w:eastAsia="sk-SK"/>
                  </w:rPr>
                </w:pPr>
                <w:ins w:id="69" w:author="Autor">
                  <w:r>
                    <w:rPr>
                      <w:rFonts w:ascii="Times New Roman" w:eastAsia="Times New Roman" w:hAnsi="Times New Roman" w:cs="Times New Roman"/>
                      <w:szCs w:val="20"/>
                      <w:lang w:eastAsia="sk-SK"/>
                    </w:rPr>
                    <w:t>Metodický pokyn má záväzný charakter v celom rozsahu, ak v jeho texte nie je pri konkrétnom ustanovení uvedené inak.</w:t>
                  </w:r>
                </w:ins>
              </w:p>
            </w:tc>
            <w:customXmlInsRangeStart w:id="70" w:author="Autor"/>
          </w:sdtContent>
        </w:sdt>
        <w:customXmlInsRangeEnd w:id="70"/>
      </w:tr>
      <w:tr w:rsidR="00810AEF" w:rsidRPr="00ED0B12" w14:paraId="2FED94B3" w14:textId="77777777" w:rsidTr="004E643D">
        <w:trPr>
          <w:trPrChange w:id="71" w:author="Autor">
            <w:trPr>
              <w:gridAfter w:val="0"/>
              <w:cantSplit/>
              <w:trHeight w:val="330"/>
            </w:trPr>
          </w:trPrChange>
        </w:trPr>
        <w:tc>
          <w:tcPr>
            <w:tcW w:w="2268" w:type="dxa"/>
            <w:shd w:val="clear" w:color="auto" w:fill="8DB3E2"/>
            <w:tcPrChange w:id="72" w:author="Autor">
              <w:tcPr>
                <w:tcW w:w="2268" w:type="dxa"/>
                <w:gridSpan w:val="2"/>
                <w:shd w:val="clear" w:color="auto" w:fill="8DB3E2" w:themeFill="text2" w:themeFillTint="66"/>
              </w:tcPr>
            </w:tcPrChange>
          </w:tcPr>
          <w:p w14:paraId="4CC08DA9" w14:textId="77777777" w:rsidR="00810AEF" w:rsidRPr="00ED0B12" w:rsidRDefault="00810AEF" w:rsidP="00D65AB2">
            <w:pPr>
              <w:rPr>
                <w:ins w:id="73" w:author="Auto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Počet príloh:</w:t>
            </w:r>
          </w:p>
          <w:p w14:paraId="12075EE5" w14:textId="77777777" w:rsidR="00810AEF" w:rsidRPr="004E643D" w:rsidRDefault="00810AEF" w:rsidP="004E643D">
            <w:pPr>
              <w:rPr>
                <w:rFonts w:ascii="Times New Roman" w:hAnsi="Times New Roman"/>
                <w:b/>
                <w:rPrChange w:id="74" w:author="Autor">
                  <w:rPr>
                    <w:rFonts w:ascii="Times New Roman" w:hAnsi="Times New Roman"/>
                    <w:b/>
                    <w:sz w:val="26"/>
                  </w:rPr>
                </w:rPrChange>
              </w:rPr>
              <w:pPrChange w:id="75" w:author="Autor">
                <w:pPr>
                  <w:framePr w:hSpace="141" w:wrap="around" w:vAnchor="text" w:hAnchor="text" w:x="108" w:y="1"/>
                  <w:suppressOverlap/>
                </w:pPr>
              </w:pPrChange>
            </w:pPr>
          </w:p>
        </w:tc>
        <w:tc>
          <w:tcPr>
            <w:tcW w:w="6696" w:type="dxa"/>
            <w:shd w:val="clear" w:color="auto" w:fill="8DB3E2"/>
            <w:tcPrChange w:id="76" w:author="Autor">
              <w:tcPr>
                <w:tcW w:w="6696" w:type="dxa"/>
                <w:gridSpan w:val="2"/>
                <w:shd w:val="clear" w:color="auto" w:fill="8DB3E2" w:themeFill="text2" w:themeFillTint="66"/>
              </w:tcPr>
            </w:tcPrChange>
          </w:tcPr>
          <w:p w14:paraId="3D0D0330" w14:textId="77777777" w:rsidR="007720A6" w:rsidRDefault="003A2D2B" w:rsidP="00E3512C">
            <w:pPr>
              <w:framePr w:hSpace="141" w:wrap="around" w:vAnchor="text" w:hAnchor="text" w:x="108" w:y="1"/>
              <w:suppressOverlap/>
              <w:rPr>
                <w:del w:id="77" w:author="Autor"/>
                <w:rFonts w:ascii="Times New Roman" w:hAnsi="Times New Roman" w:cs="Times New Roman"/>
                <w:szCs w:val="20"/>
              </w:rPr>
            </w:pPr>
            <w:del w:id="78" w:author="Autor">
              <w:r>
                <w:rPr>
                  <w:rFonts w:ascii="Times New Roman" w:hAnsi="Times New Roman" w:cs="Times New Roman"/>
                  <w:szCs w:val="20"/>
                </w:rPr>
                <w:delText>0</w:delText>
              </w:r>
            </w:del>
          </w:p>
          <w:p w14:paraId="3FD02A25" w14:textId="77777777" w:rsidR="00810AEF" w:rsidRPr="004E643D" w:rsidRDefault="004E643D" w:rsidP="004E643D">
            <w:pPr>
              <w:rPr>
                <w:rFonts w:ascii="Times New Roman" w:hAnsi="Times New Roman"/>
                <w:color w:val="808080"/>
                <w:rPrChange w:id="79" w:author="Autor">
                  <w:rPr>
                    <w:rFonts w:ascii="Times New Roman" w:hAnsi="Times New Roman"/>
                  </w:rPr>
                </w:rPrChange>
              </w:rPr>
              <w:pPrChange w:id="80" w:author="Autor">
                <w:pPr>
                  <w:framePr w:hSpace="141" w:wrap="around" w:vAnchor="text" w:hAnchor="text" w:x="108" w:y="1"/>
                  <w:suppressOverlap/>
                </w:pPr>
              </w:pPrChange>
            </w:pPr>
            <w:customXmlInsRangeStart w:id="81" w:author="Autor"/>
            <w:sdt>
              <w:sdtPr>
                <w:rPr>
                  <w:rFonts w:ascii="Times New Roman" w:eastAsia="Times New Roman" w:hAnsi="Times New Roman" w:cs="Times New Roman"/>
                  <w:lang w:eastAsia="sk-SK"/>
                </w:rPr>
                <w:alias w:val="Poradové číslo vzoru"/>
                <w:tag w:val="Poradové číslo vzoru"/>
                <w:id w:val="321319884"/>
                <w:placeholder>
                  <w:docPart w:val="6EDF75994AD344CDAC0812380EE67A9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customXmlInsRangeEnd w:id="81"/>
                <w:ins w:id="82" w:author="Autor">
                  <w:r>
                    <w:rPr>
                      <w:rFonts w:ascii="Times New Roman" w:eastAsia="Times New Roman" w:hAnsi="Times New Roman" w:cs="Times New Roman"/>
                      <w:lang w:eastAsia="sk-SK"/>
                    </w:rPr>
                    <w:t>0</w:t>
                  </w:r>
                </w:ins>
                <w:customXmlInsRangeStart w:id="83" w:author="Autor"/>
              </w:sdtContent>
            </w:sdt>
            <w:customXmlInsRangeEnd w:id="83"/>
          </w:p>
        </w:tc>
      </w:tr>
      <w:tr w:rsidR="00810AEF" w:rsidRPr="00ED0B12" w14:paraId="7EEC0DB8" w14:textId="77777777" w:rsidTr="004E643D">
        <w:trPr>
          <w:trPrChange w:id="84" w:author="Autor">
            <w:trPr>
              <w:gridAfter w:val="0"/>
            </w:trPr>
          </w:trPrChange>
        </w:trPr>
        <w:tc>
          <w:tcPr>
            <w:tcW w:w="2268" w:type="dxa"/>
            <w:shd w:val="clear" w:color="auto" w:fill="8DB3E2"/>
            <w:tcPrChange w:id="85" w:author="Autor">
              <w:tcPr>
                <w:tcW w:w="2268" w:type="dxa"/>
                <w:gridSpan w:val="2"/>
                <w:shd w:val="clear" w:color="auto" w:fill="8DB3E2" w:themeFill="text2" w:themeFillTint="66"/>
              </w:tcPr>
            </w:tcPrChange>
          </w:tcPr>
          <w:p w14:paraId="486E66E7" w14:textId="77777777" w:rsidR="00810AEF" w:rsidRPr="00ED0B12" w:rsidRDefault="00810AEF" w:rsidP="004E643D">
            <w:pPr>
              <w:rPr>
                <w:rFonts w:ascii="Times New Roman" w:eastAsia="Times New Roman" w:hAnsi="Times New Roman" w:cs="Times New Roman"/>
                <w:b/>
                <w:sz w:val="26"/>
                <w:szCs w:val="26"/>
                <w:lang w:eastAsia="sk-SK"/>
              </w:rPr>
              <w:pPrChange w:id="86"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Dátum vydania:</w:t>
            </w:r>
          </w:p>
        </w:tc>
        <w:tc>
          <w:tcPr>
            <w:tcW w:w="6696" w:type="dxa"/>
            <w:shd w:val="clear" w:color="auto" w:fill="8DB3E2"/>
            <w:tcPrChange w:id="87" w:author="Autor">
              <w:tcPr>
                <w:tcW w:w="6696" w:type="dxa"/>
                <w:gridSpan w:val="2"/>
                <w:shd w:val="clear" w:color="auto" w:fill="8DB3E2" w:themeFill="text2" w:themeFillTint="66"/>
              </w:tcPr>
            </w:tcPrChange>
          </w:tcPr>
          <w:customXmlDelRangeStart w:id="88" w:author="Autor"/>
          <w:sdt>
            <w:sdtPr>
              <w:rPr>
                <w:rFonts w:ascii="Times New Roman" w:hAnsi="Times New Roman" w:cs="Times New Roman"/>
                <w:szCs w:val="20"/>
              </w:rPr>
              <w:id w:val="-609812189"/>
              <w:placeholder>
                <w:docPart w:val="AF73B2C2280D41C0B27D7F6AAFEAB2FC"/>
              </w:placeholder>
              <w:date w:fullDate="2017-02-27T00:00:00Z">
                <w:dateFormat w:val="dd.MM.yyyy"/>
                <w:lid w:val="sk-SK"/>
                <w:storeMappedDataAs w:val="dateTime"/>
                <w:calendar w:val="gregorian"/>
              </w:date>
            </w:sdtPr>
            <w:sdtEndPr/>
            <w:sdtContent>
              <w:customXmlDelRangeEnd w:id="88"/>
              <w:p w14:paraId="37402340" w14:textId="77777777" w:rsidR="00E3512C" w:rsidRDefault="00E3512C" w:rsidP="00A777AC">
                <w:pPr>
                  <w:framePr w:hSpace="141" w:wrap="around" w:vAnchor="text" w:hAnchor="text" w:x="108" w:y="1"/>
                  <w:suppressOverlap/>
                  <w:rPr>
                    <w:del w:id="89" w:author="Autor"/>
                    <w:rFonts w:ascii="Times New Roman" w:hAnsi="Times New Roman" w:cs="Times New Roman"/>
                    <w:szCs w:val="20"/>
                  </w:rPr>
                </w:pPr>
                <w:del w:id="90" w:author="Autor">
                  <w:r>
                    <w:rPr>
                      <w:rFonts w:ascii="Times New Roman" w:hAnsi="Times New Roman" w:cs="Times New Roman"/>
                      <w:szCs w:val="20"/>
                    </w:rPr>
                    <w:delText>27.02.2017</w:delText>
                  </w:r>
                </w:del>
              </w:p>
              <w:customXmlDelRangeStart w:id="91" w:author="Autor"/>
            </w:sdtContent>
          </w:sdt>
          <w:customXmlDelRangeEnd w:id="91"/>
          <w:p w14:paraId="4E6E7785" w14:textId="4B5070CE" w:rsidR="00810AEF" w:rsidRPr="00ED0B12" w:rsidRDefault="004E643D" w:rsidP="004E643D">
            <w:pPr>
              <w:rPr>
                <w:rFonts w:ascii="Times New Roman" w:eastAsia="Times New Roman" w:hAnsi="Times New Roman" w:cs="Times New Roman"/>
                <w:szCs w:val="20"/>
                <w:lang w:eastAsia="sk-SK"/>
              </w:rPr>
              <w:pPrChange w:id="92" w:author="Autor">
                <w:pPr>
                  <w:framePr w:hSpace="141" w:wrap="around" w:vAnchor="text" w:hAnchor="text" w:x="108" w:y="1"/>
                  <w:suppressOverlap/>
                </w:pPr>
              </w:pPrChange>
            </w:pPr>
            <w:customXmlInsRangeStart w:id="93" w:author="Autor"/>
            <w:sdt>
              <w:sdtPr>
                <w:rPr>
                  <w:rFonts w:ascii="Times New Roman" w:eastAsia="Times New Roman" w:hAnsi="Times New Roman" w:cs="Times New Roman"/>
                  <w:szCs w:val="20"/>
                  <w:lang w:eastAsia="sk-SK"/>
                </w:rPr>
                <w:id w:val="88820667"/>
                <w:placeholder>
                  <w:docPart w:val="FEB197F65730496E874D2E0862004E32"/>
                </w:placeholder>
                <w:date w:fullDate="2018-02-28T00:00:00Z">
                  <w:dateFormat w:val="dd.MM.yyyy"/>
                  <w:lid w:val="sk-SK"/>
                  <w:storeMappedDataAs w:val="dateTime"/>
                  <w:calendar w:val="gregorian"/>
                </w:date>
              </w:sdtPr>
              <w:sdtEndPr/>
              <w:sdtContent>
                <w:customXmlInsRangeEnd w:id="93"/>
                <w:r>
                  <w:rPr>
                    <w:rFonts w:ascii="Times New Roman" w:eastAsia="Times New Roman" w:hAnsi="Times New Roman" w:cs="Times New Roman"/>
                    <w:szCs w:val="20"/>
                    <w:lang w:eastAsia="sk-SK"/>
                  </w:rPr>
                  <w:t>28.02.2018</w:t>
                </w:r>
                <w:customXmlInsRangeStart w:id="94" w:author="Autor"/>
              </w:sdtContent>
            </w:sdt>
            <w:customXmlInsRangeEnd w:id="94"/>
          </w:p>
        </w:tc>
      </w:tr>
      <w:tr w:rsidR="00810AEF" w:rsidRPr="00ED0B12" w14:paraId="60FB6B1F" w14:textId="77777777" w:rsidTr="004E643D">
        <w:trPr>
          <w:trPrChange w:id="95" w:author="Autor">
            <w:trPr>
              <w:gridAfter w:val="0"/>
            </w:trPr>
          </w:trPrChange>
        </w:trPr>
        <w:tc>
          <w:tcPr>
            <w:tcW w:w="2268" w:type="dxa"/>
            <w:shd w:val="clear" w:color="auto" w:fill="8DB3E2"/>
            <w:tcPrChange w:id="96" w:author="Autor">
              <w:tcPr>
                <w:tcW w:w="2268" w:type="dxa"/>
                <w:gridSpan w:val="2"/>
                <w:shd w:val="clear" w:color="auto" w:fill="8DB3E2" w:themeFill="text2" w:themeFillTint="66"/>
              </w:tcPr>
            </w:tcPrChange>
          </w:tcPr>
          <w:p w14:paraId="40D734F8" w14:textId="77777777" w:rsidR="00810AEF" w:rsidRPr="00ED0B12" w:rsidRDefault="00810AEF" w:rsidP="004E643D">
            <w:pPr>
              <w:rPr>
                <w:rFonts w:ascii="Times New Roman" w:eastAsia="Times New Roman" w:hAnsi="Times New Roman" w:cs="Times New Roman"/>
                <w:b/>
                <w:sz w:val="26"/>
                <w:szCs w:val="26"/>
                <w:lang w:eastAsia="sk-SK"/>
              </w:rPr>
              <w:pPrChange w:id="97"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lastRenderedPageBreak/>
              <w:t>Dátum účinnosti:</w:t>
            </w:r>
          </w:p>
          <w:p w14:paraId="1B17E1F1" w14:textId="77777777" w:rsidR="00810AEF" w:rsidRPr="00ED0B12" w:rsidRDefault="00810AEF" w:rsidP="00D65AB2">
            <w:pPr>
              <w:rPr>
                <w:ins w:id="98" w:author="Autor"/>
                <w:rFonts w:ascii="Times New Roman" w:eastAsia="Times New Roman" w:hAnsi="Times New Roman" w:cs="Times New Roman"/>
                <w:b/>
                <w:sz w:val="26"/>
                <w:szCs w:val="26"/>
                <w:lang w:eastAsia="sk-SK"/>
              </w:rPr>
            </w:pPr>
          </w:p>
          <w:p w14:paraId="7E4397D7" w14:textId="77777777" w:rsidR="00810AEF" w:rsidRPr="00ED0B12" w:rsidRDefault="00810AEF" w:rsidP="004E643D">
            <w:pPr>
              <w:rPr>
                <w:rFonts w:ascii="Times New Roman" w:eastAsia="Times New Roman" w:hAnsi="Times New Roman" w:cs="Times New Roman"/>
                <w:b/>
                <w:sz w:val="26"/>
                <w:szCs w:val="26"/>
                <w:lang w:eastAsia="sk-SK"/>
              </w:rPr>
              <w:pPrChange w:id="99" w:author="Autor">
                <w:pPr>
                  <w:framePr w:hSpace="141" w:wrap="around" w:vAnchor="text" w:hAnchor="text" w:x="108" w:y="1"/>
                  <w:suppressOverlap/>
                </w:pPr>
              </w:pPrChange>
            </w:pPr>
          </w:p>
        </w:tc>
        <w:tc>
          <w:tcPr>
            <w:tcW w:w="6696" w:type="dxa"/>
            <w:shd w:val="clear" w:color="auto" w:fill="8DB3E2"/>
            <w:tcPrChange w:id="100" w:author="Autor">
              <w:tcPr>
                <w:tcW w:w="6696" w:type="dxa"/>
                <w:gridSpan w:val="2"/>
                <w:shd w:val="clear" w:color="auto" w:fill="8DB3E2" w:themeFill="text2" w:themeFillTint="66"/>
              </w:tcPr>
            </w:tcPrChange>
          </w:tcPr>
          <w:p w14:paraId="02250347" w14:textId="3BCBB00E" w:rsidR="00810AEF" w:rsidRPr="00ED0B12" w:rsidRDefault="004E643D" w:rsidP="004E643D">
            <w:pPr>
              <w:rPr>
                <w:rFonts w:ascii="Times New Roman" w:eastAsia="Times New Roman" w:hAnsi="Times New Roman" w:cs="Times New Roman"/>
                <w:szCs w:val="20"/>
                <w:lang w:eastAsia="sk-SK"/>
              </w:rPr>
              <w:pPrChange w:id="101" w:author="Autor">
                <w:pPr>
                  <w:framePr w:hSpace="141" w:wrap="around" w:vAnchor="text" w:hAnchor="text" w:x="108" w:y="1"/>
                  <w:suppressOverlap/>
                </w:pPr>
              </w:pPrChange>
            </w:pPr>
            <w:customXmlDelRangeStart w:id="102" w:author="Autor"/>
            <w:sdt>
              <w:sdtPr>
                <w:rPr>
                  <w:rFonts w:ascii="Times New Roman" w:hAnsi="Times New Roman" w:cs="Times New Roman"/>
                  <w:szCs w:val="20"/>
                </w:rPr>
                <w:id w:val="-270859988"/>
                <w:placeholder>
                  <w:docPart w:val="7ACC49BE3BE3431C85DF9C2D6142A324"/>
                </w:placeholder>
                <w:date w:fullDate="2017-03-01T00:00:00Z">
                  <w:dateFormat w:val="dd.MM.yyyy"/>
                  <w:lid w:val="sk-SK"/>
                  <w:storeMappedDataAs w:val="dateTime"/>
                  <w:calendar w:val="gregorian"/>
                </w:date>
              </w:sdtPr>
              <w:sdtEndPr/>
              <w:sdtContent>
                <w:customXmlDelRangeEnd w:id="102"/>
                <w:del w:id="103" w:author="Autor">
                  <w:r w:rsidR="00E3512C">
                    <w:rPr>
                      <w:rFonts w:ascii="Times New Roman" w:hAnsi="Times New Roman" w:cs="Times New Roman"/>
                      <w:szCs w:val="20"/>
                    </w:rPr>
                    <w:delText>01.03.2017</w:delText>
                  </w:r>
                </w:del>
                <w:customXmlDelRangeStart w:id="104" w:author="Autor"/>
              </w:sdtContent>
            </w:sdt>
            <w:customXmlDelRangeEnd w:id="104"/>
            <w:customXmlInsRangeStart w:id="105" w:author="Autor"/>
            <w:sdt>
              <w:sdtPr>
                <w:rPr>
                  <w:rFonts w:ascii="Times New Roman" w:eastAsia="Times New Roman" w:hAnsi="Times New Roman" w:cs="Times New Roman"/>
                  <w:szCs w:val="20"/>
                  <w:lang w:eastAsia="sk-SK"/>
                </w:rPr>
                <w:id w:val="-1813329615"/>
                <w:placeholder>
                  <w:docPart w:val="4F51D58514C2481F84E77788D4B4C5E7"/>
                </w:placeholder>
                <w:date w:fullDate="2018-03-01T00:00:00Z">
                  <w:dateFormat w:val="dd.MM.yyyy"/>
                  <w:lid w:val="sk-SK"/>
                  <w:storeMappedDataAs w:val="dateTime"/>
                  <w:calendar w:val="gregorian"/>
                </w:date>
              </w:sdtPr>
              <w:sdtEndPr/>
              <w:sdtContent>
                <w:customXmlInsRangeEnd w:id="105"/>
                <w:r>
                  <w:rPr>
                    <w:rFonts w:ascii="Times New Roman" w:eastAsia="Times New Roman" w:hAnsi="Times New Roman" w:cs="Times New Roman"/>
                    <w:szCs w:val="20"/>
                    <w:lang w:eastAsia="sk-SK"/>
                  </w:rPr>
                  <w:t>01.03.2018</w:t>
                </w:r>
                <w:customXmlInsRangeStart w:id="106" w:author="Autor"/>
              </w:sdtContent>
            </w:sdt>
            <w:customXmlInsRangeEnd w:id="106"/>
          </w:p>
        </w:tc>
      </w:tr>
      <w:tr w:rsidR="00810AEF" w:rsidRPr="00ED0B12" w14:paraId="0224BEF8" w14:textId="77777777" w:rsidTr="004E643D">
        <w:trPr>
          <w:trPrChange w:id="107" w:author="Autor">
            <w:trPr>
              <w:gridAfter w:val="0"/>
            </w:trPr>
          </w:trPrChange>
        </w:trPr>
        <w:tc>
          <w:tcPr>
            <w:tcW w:w="2268" w:type="dxa"/>
            <w:shd w:val="clear" w:color="auto" w:fill="8DB3E2"/>
            <w:tcPrChange w:id="108" w:author="Autor">
              <w:tcPr>
                <w:tcW w:w="2268" w:type="dxa"/>
                <w:gridSpan w:val="2"/>
                <w:shd w:val="clear" w:color="auto" w:fill="8DB3E2" w:themeFill="text2" w:themeFillTint="66"/>
              </w:tcPr>
            </w:tcPrChange>
          </w:tcPr>
          <w:p w14:paraId="2849642D" w14:textId="77777777" w:rsidR="00810AEF" w:rsidRPr="00ED0B12" w:rsidRDefault="00810AEF" w:rsidP="004E643D">
            <w:pPr>
              <w:rPr>
                <w:rFonts w:ascii="Times New Roman" w:eastAsia="Times New Roman" w:hAnsi="Times New Roman" w:cs="Times New Roman"/>
                <w:b/>
                <w:sz w:val="26"/>
                <w:szCs w:val="26"/>
                <w:lang w:eastAsia="sk-SK"/>
              </w:rPr>
              <w:pPrChange w:id="109"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Schválil:</w:t>
            </w:r>
          </w:p>
        </w:tc>
        <w:tc>
          <w:tcPr>
            <w:tcW w:w="6696" w:type="dxa"/>
            <w:shd w:val="clear" w:color="auto" w:fill="8DB3E2"/>
            <w:tcPrChange w:id="110" w:author="Autor">
              <w:tcPr>
                <w:tcW w:w="6696" w:type="dxa"/>
                <w:gridSpan w:val="2"/>
                <w:shd w:val="clear" w:color="auto" w:fill="8DB3E2" w:themeFill="text2" w:themeFillTint="66"/>
              </w:tcPr>
            </w:tcPrChange>
          </w:tcPr>
          <w:p w14:paraId="2294C9A6" w14:textId="77777777" w:rsidR="00810AEF" w:rsidRPr="00ED0B12" w:rsidRDefault="00810AEF" w:rsidP="004E643D">
            <w:pPr>
              <w:rPr>
                <w:rFonts w:ascii="Times New Roman" w:eastAsia="Times New Roman" w:hAnsi="Times New Roman" w:cs="Times New Roman"/>
                <w:lang w:eastAsia="sk-SK"/>
              </w:rPr>
              <w:pPrChange w:id="111" w:author="Autor">
                <w:pPr>
                  <w:framePr w:hSpace="141" w:wrap="around" w:vAnchor="text" w:hAnchor="text" w:x="108" w:y="1"/>
                  <w:suppressOverlap/>
                </w:pPr>
              </w:pPrChange>
            </w:pPr>
            <w:r w:rsidRPr="00ED0B12">
              <w:rPr>
                <w:rFonts w:ascii="Times New Roman" w:eastAsia="Times New Roman" w:hAnsi="Times New Roman" w:cs="Times New Roman"/>
                <w:lang w:eastAsia="sk-SK"/>
              </w:rPr>
              <w:t xml:space="preserve">Ing. Igor Federič         </w:t>
            </w:r>
          </w:p>
          <w:p w14:paraId="41089ABB" w14:textId="77777777" w:rsidR="00810AEF" w:rsidRPr="00ED0B12" w:rsidRDefault="00810AEF" w:rsidP="004E643D">
            <w:pPr>
              <w:rPr>
                <w:rFonts w:ascii="Times New Roman" w:eastAsia="Times New Roman" w:hAnsi="Times New Roman" w:cs="Times New Roman"/>
                <w:szCs w:val="20"/>
                <w:lang w:eastAsia="sk-SK"/>
              </w:rPr>
              <w:pPrChange w:id="112" w:author="Autor">
                <w:pPr>
                  <w:framePr w:hSpace="141" w:wrap="around" w:vAnchor="text" w:hAnchor="text" w:x="108" w:y="1"/>
                  <w:suppressOverlap/>
                </w:pPr>
              </w:pPrChange>
            </w:pPr>
            <w:r w:rsidRPr="00ED0B12">
              <w:rPr>
                <w:rFonts w:ascii="Times New Roman" w:eastAsia="Times New Roman" w:hAnsi="Times New Roman" w:cs="Times New Roman"/>
                <w:lang w:eastAsia="sk-SK"/>
              </w:rPr>
              <w:t>vedúci Úradu vlády Slovenskej republiky</w:t>
            </w:r>
          </w:p>
        </w:tc>
      </w:tr>
    </w:tbl>
    <w:bookmarkEnd w:id="3"/>
    <w:p w14:paraId="6BDA26A1" w14:textId="3A64F9FB" w:rsidR="00BC6F79" w:rsidRDefault="00A777AC" w:rsidP="004A6B02">
      <w:pPr>
        <w:ind w:right="-1"/>
        <w:rPr>
          <w:rFonts w:ascii="Times New Roman" w:hAnsi="Times New Roman" w:cs="Times New Roman"/>
          <w:b/>
          <w:color w:val="365F91" w:themeColor="accent1" w:themeShade="BF"/>
          <w:sz w:val="32"/>
          <w:szCs w:val="32"/>
        </w:rPr>
        <w:sectPr w:rsidR="00BC6F79" w:rsidSect="00FC3CFE">
          <w:headerReference w:type="default" r:id="rId13"/>
          <w:footerReference w:type="default" r:id="rId14"/>
          <w:headerReference w:type="first" r:id="rId15"/>
          <w:pgSz w:w="11906" w:h="16838" w:code="9"/>
          <w:pgMar w:top="567" w:right="1559" w:bottom="1559" w:left="1418" w:header="709" w:footer="709" w:gutter="0"/>
          <w:cols w:space="708"/>
          <w:titlePg/>
          <w:docGrid w:linePitch="360"/>
        </w:sectPr>
      </w:pPr>
      <w:r>
        <w:rPr>
          <w:rFonts w:ascii="Times New Roman" w:hAnsi="Times New Roman" w:cs="Times New Roman"/>
          <w:b/>
          <w:color w:val="365F91" w:themeColor="accent1" w:themeShade="BF"/>
          <w:sz w:val="32"/>
          <w:szCs w:val="32"/>
        </w:rPr>
        <w:br w:type="textWrapping" w:clear="all"/>
      </w:r>
    </w:p>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p w14:paraId="569C3B31" w14:textId="768B153D" w:rsidR="00D20624" w:rsidRPr="00E14846" w:rsidRDefault="00D20624" w:rsidP="00927942">
          <w:pPr>
            <w:pStyle w:val="Hlavikaobsahu"/>
            <w:spacing w:line="480" w:lineRule="auto"/>
            <w:rPr>
              <w:rStyle w:val="Nadpis2Char"/>
              <w:rFonts w:cs="Times New Roman"/>
              <w:b/>
              <w:color w:val="365F91" w:themeColor="accent1" w:themeShade="BF"/>
              <w:szCs w:val="24"/>
            </w:rPr>
          </w:pPr>
          <w:r w:rsidRPr="00D71001">
            <w:rPr>
              <w:rStyle w:val="Nadpis2Char"/>
              <w:rFonts w:cs="Times New Roman"/>
              <w:b/>
              <w:color w:val="365F91" w:themeColor="accent1" w:themeShade="BF"/>
              <w:szCs w:val="24"/>
            </w:rPr>
            <w:t>Obsah</w:t>
          </w:r>
        </w:p>
        <w:p w14:paraId="05D50570" w14:textId="77777777" w:rsidR="00760046" w:rsidRPr="00FC3CFE" w:rsidRDefault="00D20624" w:rsidP="00760046">
          <w:pPr>
            <w:pStyle w:val="Obsah2"/>
            <w:rPr>
              <w:del w:id="120" w:author="Autor"/>
              <w:rFonts w:ascii="Times New Roman" w:hAnsi="Times New Roman" w:cs="Times New Roman"/>
            </w:rPr>
          </w:pPr>
          <w:r w:rsidRPr="004E643D">
            <w:rPr>
              <w:rFonts w:ascii="Times New Roman" w:hAnsi="Times New Roman"/>
              <w:sz w:val="24"/>
              <w:rPrChange w:id="121" w:author="Autor">
                <w:rPr>
                  <w:sz w:val="24"/>
                </w:rPr>
              </w:rPrChange>
            </w:rPr>
            <w:fldChar w:fldCharType="begin"/>
          </w:r>
          <w:r w:rsidRPr="00E35EEE">
            <w:rPr>
              <w:rFonts w:ascii="Times New Roman" w:hAnsi="Times New Roman" w:cs="Times New Roman"/>
              <w:sz w:val="24"/>
              <w:szCs w:val="24"/>
            </w:rPr>
            <w:instrText xml:space="preserve"> TOC \o "1-3" \h \z \u </w:instrText>
          </w:r>
          <w:r w:rsidRPr="004E643D">
            <w:rPr>
              <w:rFonts w:ascii="Times New Roman" w:hAnsi="Times New Roman"/>
              <w:sz w:val="24"/>
              <w:rPrChange w:id="122" w:author="Autor">
                <w:rPr>
                  <w:sz w:val="24"/>
                </w:rPr>
              </w:rPrChange>
            </w:rPr>
            <w:fldChar w:fldCharType="separate"/>
          </w:r>
          <w:del w:id="123" w:author="Autor">
            <w:r w:rsidR="004E643D">
              <w:fldChar w:fldCharType="begin"/>
            </w:r>
            <w:r w:rsidR="004E643D">
              <w:delInstrText xml:space="preserve"> HYPERLINK \l "_Toc475612987" </w:delInstrText>
            </w:r>
            <w:r w:rsidR="004E643D">
              <w:fldChar w:fldCharType="separate"/>
            </w:r>
            <w:r w:rsidR="00760046" w:rsidRPr="00FC3CFE">
              <w:rPr>
                <w:rStyle w:val="Hypertextovprepojenie"/>
                <w:rFonts w:ascii="Times New Roman" w:hAnsi="Times New Roman" w:cs="Times New Roman"/>
              </w:rPr>
              <w:delText>Zoznam skratiek</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_Toc475612987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3</w:delText>
            </w:r>
            <w:r w:rsidR="00760046" w:rsidRPr="00FC3CFE">
              <w:rPr>
                <w:rFonts w:ascii="Times New Roman" w:hAnsi="Times New Roman" w:cs="Times New Roman"/>
                <w:webHidden/>
              </w:rPr>
              <w:fldChar w:fldCharType="end"/>
            </w:r>
            <w:r w:rsidR="004E643D">
              <w:rPr>
                <w:rFonts w:ascii="Times New Roman" w:hAnsi="Times New Roman" w:cs="Times New Roman"/>
              </w:rPr>
              <w:fldChar w:fldCharType="end"/>
            </w:r>
          </w:del>
        </w:p>
        <w:p w14:paraId="583E5C26" w14:textId="77777777" w:rsidR="00760046" w:rsidRPr="00FC3CFE" w:rsidRDefault="004E643D" w:rsidP="00760046">
          <w:pPr>
            <w:pStyle w:val="Obsah2"/>
            <w:rPr>
              <w:del w:id="124" w:author="Autor"/>
              <w:rFonts w:ascii="Times New Roman" w:hAnsi="Times New Roman" w:cs="Times New Roman"/>
            </w:rPr>
          </w:pPr>
          <w:del w:id="125" w:author="Autor">
            <w:r>
              <w:fldChar w:fldCharType="begin"/>
            </w:r>
            <w:r>
              <w:delInstrText xml:space="preserve"> HYPERLINK \l "_Toc475612988" </w:delInstrText>
            </w:r>
            <w:r>
              <w:fldChar w:fldCharType="separate"/>
            </w:r>
            <w:r w:rsidR="00760046" w:rsidRPr="00FC3CFE">
              <w:rPr>
                <w:rStyle w:val="Hypertextovprepojenie"/>
                <w:rFonts w:ascii="Times New Roman" w:hAnsi="Times New Roman" w:cs="Times New Roman"/>
              </w:rPr>
              <w:delText>1 Súvisiace právne predpisy</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_Toc475612988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4</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6B61FC10" w14:textId="77777777" w:rsidR="00760046" w:rsidRPr="00FC3CFE" w:rsidRDefault="004E643D" w:rsidP="00760046">
          <w:pPr>
            <w:pStyle w:val="Obsah2"/>
            <w:rPr>
              <w:del w:id="126" w:author="Autor"/>
              <w:rFonts w:ascii="Times New Roman" w:hAnsi="Times New Roman" w:cs="Times New Roman"/>
            </w:rPr>
          </w:pPr>
          <w:del w:id="127" w:author="Autor">
            <w:r>
              <w:fldChar w:fldCharType="begin"/>
            </w:r>
            <w:r>
              <w:delInstrText xml:space="preserve"> HYPERLINK \l "_Toc475612989" </w:delInstrText>
            </w:r>
            <w:r>
              <w:fldChar w:fldCharType="separate"/>
            </w:r>
            <w:r w:rsidR="00760046" w:rsidRPr="005477D4">
              <w:rPr>
                <w:rStyle w:val="Hypertextovprepojenie"/>
                <w:rFonts w:ascii="Times New Roman" w:hAnsi="Times New Roman" w:cs="Times New Roman"/>
              </w:rPr>
              <w:delText>2 Úvod</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_Toc475612989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5</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290FDEFC" w14:textId="77777777" w:rsidR="00760046" w:rsidRPr="00FC3CFE" w:rsidRDefault="004E643D" w:rsidP="00760046">
          <w:pPr>
            <w:pStyle w:val="Obsah2"/>
            <w:rPr>
              <w:del w:id="128" w:author="Autor"/>
              <w:rFonts w:ascii="Times New Roman" w:hAnsi="Times New Roman" w:cs="Times New Roman"/>
            </w:rPr>
          </w:pPr>
          <w:del w:id="129" w:author="Autor">
            <w:r>
              <w:fldChar w:fldCharType="begin"/>
            </w:r>
            <w:r>
              <w:delInstrText xml:space="preserve"> HYPERLINK \l "_Toc475612990" </w:delInstrText>
            </w:r>
            <w:r>
              <w:fldChar w:fldCharType="separate"/>
            </w:r>
            <w:r w:rsidR="00760046" w:rsidRPr="00FC3CFE">
              <w:rPr>
                <w:rStyle w:val="Hypertextovprepojenie"/>
                <w:rFonts w:ascii="Times New Roman" w:hAnsi="Times New Roman" w:cs="Times New Roman"/>
              </w:rPr>
              <w:delText>3 Podmienky účasti na vzdelávaní</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_Toc475612990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6</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60EA360C" w14:textId="77777777" w:rsidR="00760046" w:rsidRPr="00FC3CFE" w:rsidRDefault="004E643D" w:rsidP="00760046">
          <w:pPr>
            <w:pStyle w:val="Obsah2"/>
            <w:rPr>
              <w:del w:id="130" w:author="Autor"/>
              <w:rFonts w:ascii="Times New Roman" w:hAnsi="Times New Roman" w:cs="Times New Roman"/>
            </w:rPr>
          </w:pPr>
          <w:del w:id="131" w:author="Autor">
            <w:r>
              <w:fldChar w:fldCharType="begin"/>
            </w:r>
            <w:r>
              <w:delInstrText xml:space="preserve"> HYPERLINK \l "_Toc475612991" </w:delInstrText>
            </w:r>
            <w:r>
              <w:fldChar w:fldCharType="separate"/>
            </w:r>
            <w:r w:rsidR="00760046" w:rsidRPr="00FC3CFE">
              <w:rPr>
                <w:rStyle w:val="Hypertextovprepojenie"/>
                <w:rFonts w:ascii="Times New Roman" w:hAnsi="Times New Roman" w:cs="Times New Roman"/>
              </w:rPr>
              <w:delText>4 Portál CPV</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_Toc475612991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7</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142855A9" w14:textId="77777777" w:rsidR="00760046" w:rsidRPr="00FC3CFE" w:rsidRDefault="004E643D" w:rsidP="00760046">
          <w:pPr>
            <w:pStyle w:val="Obsah2"/>
            <w:rPr>
              <w:del w:id="132" w:author="Autor"/>
              <w:rFonts w:ascii="Times New Roman" w:hAnsi="Times New Roman" w:cs="Times New Roman"/>
            </w:rPr>
          </w:pPr>
          <w:del w:id="133" w:author="Autor">
            <w:r>
              <w:fldChar w:fldCharType="begin"/>
            </w:r>
            <w:r>
              <w:delInstrText xml:space="preserve"> HYPERLINK \l "_Toc475612992" </w:delInstrText>
            </w:r>
            <w:r>
              <w:fldChar w:fldCharType="separate"/>
            </w:r>
            <w:r w:rsidR="00760046" w:rsidRPr="00FC3CFE">
              <w:rPr>
                <w:rStyle w:val="Hypertextovprepojenie"/>
                <w:rFonts w:ascii="Times New Roman" w:hAnsi="Times New Roman" w:cs="Times New Roman"/>
              </w:rPr>
              <w:delText>5 Databáza AK EŠIF</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_Toc475612992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7</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6A6AEC10" w14:textId="77777777" w:rsidR="00760046" w:rsidRPr="00FC3CFE" w:rsidRDefault="004E643D" w:rsidP="00760046">
          <w:pPr>
            <w:pStyle w:val="Obsah2"/>
            <w:rPr>
              <w:del w:id="134" w:author="Autor"/>
              <w:rFonts w:ascii="Times New Roman" w:hAnsi="Times New Roman" w:cs="Times New Roman"/>
            </w:rPr>
          </w:pPr>
          <w:del w:id="135" w:author="Autor">
            <w:r>
              <w:fldChar w:fldCharType="begin"/>
            </w:r>
            <w:r>
              <w:delInstrText xml:space="preserve"> HYPERLINK \l "_Toc475612993" </w:delInstrText>
            </w:r>
            <w:r>
              <w:fldChar w:fldCharType="separate"/>
            </w:r>
            <w:r w:rsidR="00760046" w:rsidRPr="00FC3CFE">
              <w:rPr>
                <w:rStyle w:val="Hypertextovprepojenie"/>
                <w:rFonts w:ascii="Times New Roman" w:hAnsi="Times New Roman" w:cs="Times New Roman"/>
              </w:rPr>
              <w:delText>6 Registrácia účastníkov</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_Toc475612993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8</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22EF2072" w14:textId="77777777" w:rsidR="00760046" w:rsidRPr="00FC3CFE" w:rsidRDefault="004E643D" w:rsidP="00760046">
          <w:pPr>
            <w:pStyle w:val="Obsah2"/>
            <w:rPr>
              <w:del w:id="136" w:author="Autor"/>
              <w:rFonts w:ascii="Times New Roman" w:hAnsi="Times New Roman" w:cs="Times New Roman"/>
            </w:rPr>
          </w:pPr>
          <w:del w:id="137" w:author="Autor">
            <w:r>
              <w:fldChar w:fldCharType="begin"/>
            </w:r>
            <w:r>
              <w:delInstrText xml:space="preserve"> </w:delInstrText>
            </w:r>
            <w:r>
              <w:delInstrText xml:space="preserve">HYPERLINK \l "_Toc475612994" </w:delInstrText>
            </w:r>
            <w:r>
              <w:fldChar w:fldCharType="separate"/>
            </w:r>
            <w:r w:rsidR="00760046" w:rsidRPr="00FC3CFE">
              <w:rPr>
                <w:rStyle w:val="Hypertextovprepojenie"/>
                <w:rFonts w:ascii="Times New Roman" w:hAnsi="Times New Roman" w:cs="Times New Roman"/>
              </w:rPr>
              <w:delText>7 Účasť na vzdelávaní</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_Toc475612994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9</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4ABC67D7" w14:textId="77777777" w:rsidR="00760046" w:rsidRPr="00FC3CFE" w:rsidRDefault="004E643D" w:rsidP="00FC3CFE">
          <w:pPr>
            <w:pStyle w:val="Obsah2"/>
            <w:rPr>
              <w:del w:id="138" w:author="Autor"/>
              <w:rFonts w:ascii="Times New Roman" w:hAnsi="Times New Roman" w:cs="Times New Roman"/>
            </w:rPr>
          </w:pPr>
          <w:del w:id="139" w:author="Autor">
            <w:r>
              <w:fldChar w:fldCharType="begin"/>
            </w:r>
            <w:r>
              <w:delInstrText xml:space="preserve"> HYPERLINK \l "_Toc475612995" </w:delInstrText>
            </w:r>
            <w:r>
              <w:fldChar w:fldCharType="separate"/>
            </w:r>
            <w:r w:rsidR="00760046" w:rsidRPr="00FC3CFE">
              <w:rPr>
                <w:rStyle w:val="Hypertextovprepojenie"/>
                <w:rFonts w:ascii="Times New Roman" w:hAnsi="Times New Roman" w:cs="Times New Roman"/>
              </w:rPr>
              <w:delText>8</w:delText>
            </w:r>
            <w:r w:rsidR="00760046" w:rsidRPr="00FC3CFE">
              <w:rPr>
                <w:rFonts w:ascii="Times New Roman" w:hAnsi="Times New Roman" w:cs="Times New Roman"/>
              </w:rPr>
              <w:tab/>
            </w:r>
            <w:r w:rsidR="00760046" w:rsidRPr="00FC3CFE">
              <w:rPr>
                <w:rStyle w:val="Hypertextovprepojenie"/>
                <w:rFonts w:ascii="Times New Roman" w:hAnsi="Times New Roman" w:cs="Times New Roman"/>
              </w:rPr>
              <w:delText>Lektorská činnosť</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_Toc475612995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9</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38E88650" w14:textId="77777777" w:rsidR="00760046" w:rsidRPr="00FC3CFE" w:rsidRDefault="004E643D" w:rsidP="00760046">
          <w:pPr>
            <w:pStyle w:val="Obsah2"/>
            <w:rPr>
              <w:del w:id="140" w:author="Autor"/>
              <w:rFonts w:ascii="Times New Roman" w:hAnsi="Times New Roman" w:cs="Times New Roman"/>
            </w:rPr>
          </w:pPr>
          <w:del w:id="141" w:author="Autor">
            <w:r>
              <w:fldChar w:fldCharType="begin"/>
            </w:r>
            <w:r>
              <w:delInstrText xml:space="preserve"> HYPERLINK \l "_Toc475612996" </w:delInstrText>
            </w:r>
            <w:r>
              <w:fldChar w:fldCharType="separate"/>
            </w:r>
            <w:r w:rsidR="00760046" w:rsidRPr="00FC3CFE">
              <w:rPr>
                <w:rStyle w:val="Hypertextovprepojenie"/>
                <w:rFonts w:ascii="Times New Roman" w:hAnsi="Times New Roman" w:cs="Times New Roman"/>
              </w:rPr>
              <w:delText>9 Monitorovanie</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_Toc475612996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10</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4B75716B" w14:textId="77777777" w:rsidR="00760046" w:rsidRPr="00FC3CFE" w:rsidRDefault="004E643D" w:rsidP="00760046">
          <w:pPr>
            <w:pStyle w:val="Obsah2"/>
            <w:rPr>
              <w:del w:id="142" w:author="Autor"/>
              <w:rFonts w:ascii="Times New Roman" w:hAnsi="Times New Roman" w:cs="Times New Roman"/>
            </w:rPr>
          </w:pPr>
          <w:del w:id="143" w:author="Autor">
            <w:r>
              <w:fldChar w:fldCharType="begin"/>
            </w:r>
            <w:r>
              <w:delInstrText xml:space="preserve"> HYPERLINK \l "_Toc475612997" </w:delInstrText>
            </w:r>
            <w:r>
              <w:fldChar w:fldCharType="separate"/>
            </w:r>
            <w:r w:rsidR="00760046" w:rsidRPr="00FC3CFE">
              <w:rPr>
                <w:rStyle w:val="Hypertextovprepojenie"/>
                <w:rFonts w:ascii="Times New Roman" w:hAnsi="Times New Roman" w:cs="Times New Roman"/>
              </w:rPr>
              <w:delText>10 Hodnotenie</w:delText>
            </w:r>
            <w:r w:rsidR="00760046" w:rsidRPr="00FC3CFE">
              <w:rPr>
                <w:rFonts w:ascii="Times New Roman" w:hAnsi="Times New Roman" w:cs="Times New Roman"/>
                <w:webHidden/>
              </w:rPr>
              <w:tab/>
            </w:r>
            <w:r w:rsidR="00760046" w:rsidRPr="00FC3CFE">
              <w:rPr>
                <w:rFonts w:ascii="Times New Roman" w:hAnsi="Times New Roman" w:cs="Times New Roman"/>
                <w:webHidden/>
              </w:rPr>
              <w:fldChar w:fldCharType="begin"/>
            </w:r>
            <w:r w:rsidR="00760046" w:rsidRPr="00FC3CFE">
              <w:rPr>
                <w:rFonts w:ascii="Times New Roman" w:hAnsi="Times New Roman" w:cs="Times New Roman"/>
                <w:webHidden/>
              </w:rPr>
              <w:delInstrText xml:space="preserve"> PAGEREF _Toc475612997 \h </w:delInstrText>
            </w:r>
            <w:r w:rsidR="00760046" w:rsidRPr="00FC3CFE">
              <w:rPr>
                <w:rFonts w:ascii="Times New Roman" w:hAnsi="Times New Roman" w:cs="Times New Roman"/>
                <w:webHidden/>
              </w:rPr>
            </w:r>
            <w:r w:rsidR="00760046" w:rsidRPr="00FC3CFE">
              <w:rPr>
                <w:rFonts w:ascii="Times New Roman" w:hAnsi="Times New Roman" w:cs="Times New Roman"/>
                <w:webHidden/>
              </w:rPr>
              <w:fldChar w:fldCharType="separate"/>
            </w:r>
            <w:r w:rsidR="00760046" w:rsidRPr="00FC3CFE">
              <w:rPr>
                <w:rFonts w:ascii="Times New Roman" w:hAnsi="Times New Roman" w:cs="Times New Roman"/>
                <w:webHidden/>
              </w:rPr>
              <w:delText>10</w:delText>
            </w:r>
            <w:r w:rsidR="00760046" w:rsidRPr="00FC3CFE">
              <w:rPr>
                <w:rFonts w:ascii="Times New Roman" w:hAnsi="Times New Roman" w:cs="Times New Roman"/>
                <w:webHidden/>
              </w:rPr>
              <w:fldChar w:fldCharType="end"/>
            </w:r>
            <w:r>
              <w:rPr>
                <w:rFonts w:ascii="Times New Roman" w:hAnsi="Times New Roman" w:cs="Times New Roman"/>
              </w:rPr>
              <w:fldChar w:fldCharType="end"/>
            </w:r>
          </w:del>
        </w:p>
        <w:p w14:paraId="69FA9A67" w14:textId="73F13241" w:rsidR="00814D10" w:rsidRPr="00E35EEE" w:rsidRDefault="004E643D" w:rsidP="00E35EEE">
          <w:pPr>
            <w:pStyle w:val="Obsah2"/>
            <w:jc w:val="both"/>
            <w:rPr>
              <w:ins w:id="144" w:author="Autor"/>
              <w:rFonts w:ascii="Times New Roman" w:hAnsi="Times New Roman" w:cs="Times New Roman"/>
              <w:sz w:val="24"/>
              <w:szCs w:val="24"/>
            </w:rPr>
          </w:pPr>
          <w:ins w:id="145" w:author="Autor">
            <w:r>
              <w:fldChar w:fldCharType="begin"/>
            </w:r>
            <w:r>
              <w:instrText xml:space="preserve"> HYPERLINK \l "_Toc507502695" </w:instrText>
            </w:r>
            <w:r>
              <w:fldChar w:fldCharType="separate"/>
            </w:r>
            <w:r w:rsidR="00814D10" w:rsidRPr="00E35EEE">
              <w:rPr>
                <w:rStyle w:val="Hypertextovprepojenie"/>
                <w:rFonts w:ascii="Times New Roman" w:hAnsi="Times New Roman" w:cs="Times New Roman"/>
                <w:sz w:val="24"/>
                <w:szCs w:val="24"/>
              </w:rPr>
              <w:t>Zoznam skratiek</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_Toc507502695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2</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4E025AA7" w14:textId="39FA7D3E" w:rsidR="00814D10" w:rsidRPr="00E35EEE" w:rsidRDefault="004E643D" w:rsidP="00E35EEE">
          <w:pPr>
            <w:pStyle w:val="Obsah2"/>
            <w:jc w:val="both"/>
            <w:rPr>
              <w:ins w:id="146" w:author="Autor"/>
              <w:rFonts w:ascii="Times New Roman" w:hAnsi="Times New Roman" w:cs="Times New Roman"/>
              <w:sz w:val="24"/>
              <w:szCs w:val="24"/>
            </w:rPr>
          </w:pPr>
          <w:ins w:id="147" w:author="Autor">
            <w:r>
              <w:fldChar w:fldCharType="begin"/>
            </w:r>
            <w:r>
              <w:instrText xml:space="preserve"> HYPERLINK \l "_Toc507502696" </w:instrText>
            </w:r>
            <w:r>
              <w:fldChar w:fldCharType="separate"/>
            </w:r>
            <w:r w:rsidR="00814D10" w:rsidRPr="00E35EEE">
              <w:rPr>
                <w:rStyle w:val="Hypertextovprepojenie"/>
                <w:rFonts w:ascii="Times New Roman" w:hAnsi="Times New Roman" w:cs="Times New Roman"/>
                <w:sz w:val="24"/>
                <w:szCs w:val="24"/>
              </w:rPr>
              <w:t>1 Súvisiace právne predpisy</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_Toc507502696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3</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4B5C8E76" w14:textId="0789C1B0" w:rsidR="00814D10" w:rsidRPr="00E35EEE" w:rsidRDefault="004E643D" w:rsidP="00E35EEE">
          <w:pPr>
            <w:pStyle w:val="Obsah2"/>
            <w:jc w:val="both"/>
            <w:rPr>
              <w:ins w:id="148" w:author="Autor"/>
              <w:rFonts w:ascii="Times New Roman" w:hAnsi="Times New Roman" w:cs="Times New Roman"/>
              <w:sz w:val="24"/>
              <w:szCs w:val="24"/>
            </w:rPr>
          </w:pPr>
          <w:ins w:id="149" w:author="Autor">
            <w:r>
              <w:fldChar w:fldCharType="begin"/>
            </w:r>
            <w:r>
              <w:instrText xml:space="preserve"> HYPERLINK \l "_Toc507502697" </w:instrText>
            </w:r>
            <w:r>
              <w:fldChar w:fldCharType="separate"/>
            </w:r>
            <w:r w:rsidR="00814D10" w:rsidRPr="00E35EEE">
              <w:rPr>
                <w:rStyle w:val="Hypertextovprepojenie"/>
                <w:rFonts w:ascii="Times New Roman" w:hAnsi="Times New Roman" w:cs="Times New Roman"/>
                <w:sz w:val="24"/>
                <w:szCs w:val="24"/>
              </w:rPr>
              <w:t>2 Úvod</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_Toc507502697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4</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38D21DE2" w14:textId="2062DBF7" w:rsidR="00814D10" w:rsidRPr="00E35EEE" w:rsidRDefault="004E643D" w:rsidP="00E35EEE">
          <w:pPr>
            <w:pStyle w:val="Obsah2"/>
            <w:jc w:val="both"/>
            <w:rPr>
              <w:ins w:id="150" w:author="Autor"/>
              <w:rFonts w:ascii="Times New Roman" w:hAnsi="Times New Roman" w:cs="Times New Roman"/>
              <w:sz w:val="24"/>
              <w:szCs w:val="24"/>
            </w:rPr>
          </w:pPr>
          <w:ins w:id="151" w:author="Autor">
            <w:r>
              <w:fldChar w:fldCharType="begin"/>
            </w:r>
            <w:r>
              <w:instrText xml:space="preserve"> HYPERLINK \l "_Toc507502698" </w:instrText>
            </w:r>
            <w:r>
              <w:fldChar w:fldCharType="separate"/>
            </w:r>
            <w:r w:rsidR="00814D10" w:rsidRPr="00E35EEE">
              <w:rPr>
                <w:rStyle w:val="Hypertextovprepojenie"/>
                <w:rFonts w:ascii="Times New Roman" w:hAnsi="Times New Roman" w:cs="Times New Roman"/>
                <w:sz w:val="24"/>
                <w:szCs w:val="24"/>
              </w:rPr>
              <w:t>3 Podmienky účasti na vzdelávaní</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_Toc507502698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5</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6FD138D9" w14:textId="07F4CED3" w:rsidR="00814D10" w:rsidRPr="00E35EEE" w:rsidRDefault="004E643D" w:rsidP="00E35EEE">
          <w:pPr>
            <w:pStyle w:val="Obsah2"/>
            <w:jc w:val="both"/>
            <w:rPr>
              <w:ins w:id="152" w:author="Autor"/>
              <w:rFonts w:ascii="Times New Roman" w:hAnsi="Times New Roman" w:cs="Times New Roman"/>
              <w:sz w:val="24"/>
              <w:szCs w:val="24"/>
            </w:rPr>
          </w:pPr>
          <w:ins w:id="153" w:author="Autor">
            <w:r>
              <w:fldChar w:fldCharType="begin"/>
            </w:r>
            <w:r>
              <w:instrText xml:space="preserve"> HYPERLINK \l "_Toc507502699" </w:instrText>
            </w:r>
            <w:r>
              <w:fldChar w:fldCharType="separate"/>
            </w:r>
            <w:r w:rsidR="00814D10" w:rsidRPr="00E35EEE">
              <w:rPr>
                <w:rStyle w:val="Hypertextovprepojenie"/>
                <w:rFonts w:ascii="Times New Roman" w:hAnsi="Times New Roman" w:cs="Times New Roman"/>
                <w:sz w:val="24"/>
                <w:szCs w:val="24"/>
              </w:rPr>
              <w:t>4 Portál CPV</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_Toc507502699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6</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487EBD31" w14:textId="05EEAFFD" w:rsidR="00814D10" w:rsidRPr="00E35EEE" w:rsidRDefault="004E643D" w:rsidP="00E35EEE">
          <w:pPr>
            <w:pStyle w:val="Obsah2"/>
            <w:jc w:val="both"/>
            <w:rPr>
              <w:ins w:id="154" w:author="Autor"/>
              <w:rFonts w:ascii="Times New Roman" w:hAnsi="Times New Roman" w:cs="Times New Roman"/>
              <w:sz w:val="24"/>
              <w:szCs w:val="24"/>
            </w:rPr>
          </w:pPr>
          <w:ins w:id="155" w:author="Autor">
            <w:r>
              <w:fldChar w:fldCharType="begin"/>
            </w:r>
            <w:r>
              <w:instrText xml:space="preserve"> HYPERLINK \l "_Toc507502700" </w:instrText>
            </w:r>
            <w:r>
              <w:fldChar w:fldCharType="separate"/>
            </w:r>
            <w:r w:rsidR="00814D10" w:rsidRPr="00E35EEE">
              <w:rPr>
                <w:rStyle w:val="Hypertextovprepojenie"/>
                <w:rFonts w:ascii="Times New Roman" w:hAnsi="Times New Roman" w:cs="Times New Roman"/>
                <w:sz w:val="24"/>
                <w:szCs w:val="24"/>
              </w:rPr>
              <w:t>5 Databáza AK EŠIF</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_Toc507502700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7</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412CCB0E" w14:textId="5C33603E" w:rsidR="00814D10" w:rsidRPr="00E35EEE" w:rsidRDefault="004E643D" w:rsidP="00E35EEE">
          <w:pPr>
            <w:pStyle w:val="Obsah2"/>
            <w:jc w:val="both"/>
            <w:rPr>
              <w:ins w:id="156" w:author="Autor"/>
              <w:rFonts w:ascii="Times New Roman" w:hAnsi="Times New Roman" w:cs="Times New Roman"/>
              <w:sz w:val="24"/>
              <w:szCs w:val="24"/>
            </w:rPr>
          </w:pPr>
          <w:ins w:id="157" w:author="Autor">
            <w:r>
              <w:fldChar w:fldCharType="begin"/>
            </w:r>
            <w:r>
              <w:instrText xml:space="preserve"> HYPERLINK \l "_Toc507502701" </w:instrText>
            </w:r>
            <w:r>
              <w:fldChar w:fldCharType="separate"/>
            </w:r>
            <w:r w:rsidR="00814D10" w:rsidRPr="00E35EEE">
              <w:rPr>
                <w:rStyle w:val="Hypertextovprepojenie"/>
                <w:rFonts w:ascii="Times New Roman" w:hAnsi="Times New Roman" w:cs="Times New Roman"/>
                <w:sz w:val="24"/>
                <w:szCs w:val="24"/>
              </w:rPr>
              <w:t>6 Registrácia účastníkov</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_Toc507502701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7</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6E76B226" w14:textId="5E9AC083" w:rsidR="00814D10" w:rsidRPr="00E35EEE" w:rsidRDefault="004E643D" w:rsidP="00E35EEE">
          <w:pPr>
            <w:pStyle w:val="Obsah2"/>
            <w:jc w:val="both"/>
            <w:rPr>
              <w:ins w:id="158" w:author="Autor"/>
              <w:rFonts w:ascii="Times New Roman" w:hAnsi="Times New Roman" w:cs="Times New Roman"/>
              <w:sz w:val="24"/>
              <w:szCs w:val="24"/>
            </w:rPr>
          </w:pPr>
          <w:ins w:id="159" w:author="Autor">
            <w:r>
              <w:lastRenderedPageBreak/>
              <w:fldChar w:fldCharType="begin"/>
            </w:r>
            <w:r>
              <w:instrText xml:space="preserve"> HYPERLINK \l "_Toc507502702" </w:instrText>
            </w:r>
            <w:r>
              <w:fldChar w:fldCharType="separate"/>
            </w:r>
            <w:r w:rsidR="00814D10" w:rsidRPr="00E35EEE">
              <w:rPr>
                <w:rStyle w:val="Hypertextovprepojenie"/>
                <w:rFonts w:ascii="Times New Roman" w:hAnsi="Times New Roman" w:cs="Times New Roman"/>
                <w:sz w:val="24"/>
                <w:szCs w:val="24"/>
              </w:rPr>
              <w:t>7 Účasť na vzdelávaní</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_Toc507502702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8</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5A9D4261" w14:textId="25D72763" w:rsidR="00814D10" w:rsidRPr="00E35EEE" w:rsidRDefault="004E643D" w:rsidP="00E35EEE">
          <w:pPr>
            <w:pStyle w:val="Obsah2"/>
            <w:jc w:val="both"/>
            <w:rPr>
              <w:ins w:id="160" w:author="Autor"/>
              <w:rFonts w:ascii="Times New Roman" w:hAnsi="Times New Roman" w:cs="Times New Roman"/>
              <w:sz w:val="24"/>
              <w:szCs w:val="24"/>
            </w:rPr>
          </w:pPr>
          <w:ins w:id="161" w:author="Autor">
            <w:r>
              <w:fldChar w:fldCharType="begin"/>
            </w:r>
            <w:r>
              <w:instrText xml:space="preserve"> HYPERLINK \l "_Toc507502703" </w:instrText>
            </w:r>
            <w:r>
              <w:fldChar w:fldCharType="separate"/>
            </w:r>
            <w:r w:rsidR="00814D10" w:rsidRPr="00E35EEE">
              <w:rPr>
                <w:rStyle w:val="Hypertextovprepojenie"/>
                <w:rFonts w:ascii="Times New Roman" w:hAnsi="Times New Roman" w:cs="Times New Roman"/>
                <w:sz w:val="24"/>
                <w:szCs w:val="24"/>
              </w:rPr>
              <w:t>8</w:t>
            </w:r>
            <w:r w:rsidR="00814D10" w:rsidRPr="00E35EEE">
              <w:rPr>
                <w:rFonts w:ascii="Times New Roman" w:hAnsi="Times New Roman" w:cs="Times New Roman"/>
                <w:sz w:val="24"/>
                <w:szCs w:val="24"/>
              </w:rPr>
              <w:tab/>
            </w:r>
            <w:r w:rsidR="00814D10" w:rsidRPr="00E35EEE">
              <w:rPr>
                <w:rStyle w:val="Hypertextovprepojenie"/>
                <w:rFonts w:ascii="Times New Roman" w:hAnsi="Times New Roman" w:cs="Times New Roman"/>
                <w:sz w:val="24"/>
                <w:szCs w:val="24"/>
              </w:rPr>
              <w:t>Lektorská činnosť</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_Toc507502703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9</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5E0876B4" w14:textId="4B12E315" w:rsidR="00814D10" w:rsidRPr="00E35EEE" w:rsidRDefault="004E643D" w:rsidP="00E35EEE">
          <w:pPr>
            <w:pStyle w:val="Obsah2"/>
            <w:jc w:val="both"/>
            <w:rPr>
              <w:ins w:id="162" w:author="Autor"/>
              <w:rFonts w:ascii="Times New Roman" w:hAnsi="Times New Roman" w:cs="Times New Roman"/>
              <w:sz w:val="24"/>
              <w:szCs w:val="24"/>
            </w:rPr>
          </w:pPr>
          <w:ins w:id="163" w:author="Autor">
            <w:r>
              <w:fldChar w:fldCharType="begin"/>
            </w:r>
            <w:r>
              <w:instrText xml:space="preserve"> HYPERLINK \l "_Toc507502704" </w:instrText>
            </w:r>
            <w:r>
              <w:fldChar w:fldCharType="separate"/>
            </w:r>
            <w:r w:rsidR="00814D10" w:rsidRPr="00E35EEE">
              <w:rPr>
                <w:rStyle w:val="Hypertextovprepojenie"/>
                <w:rFonts w:ascii="Times New Roman" w:hAnsi="Times New Roman" w:cs="Times New Roman"/>
                <w:sz w:val="24"/>
                <w:szCs w:val="24"/>
              </w:rPr>
              <w:t>9 Monitorovanie</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_Toc507502704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9</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05BEADB6" w14:textId="367A1915" w:rsidR="00814D10" w:rsidRPr="00E35EEE" w:rsidRDefault="004E643D" w:rsidP="00E35EEE">
          <w:pPr>
            <w:pStyle w:val="Obsah2"/>
            <w:jc w:val="both"/>
            <w:rPr>
              <w:ins w:id="164" w:author="Autor"/>
              <w:rFonts w:ascii="Times New Roman" w:hAnsi="Times New Roman" w:cs="Times New Roman"/>
              <w:sz w:val="24"/>
              <w:szCs w:val="24"/>
            </w:rPr>
          </w:pPr>
          <w:ins w:id="165" w:author="Autor">
            <w:r>
              <w:fldChar w:fldCharType="begin"/>
            </w:r>
            <w:r>
              <w:instrText xml:space="preserve"> HYPERLINK \l "_Toc507502705" </w:instrText>
            </w:r>
            <w:r>
              <w:fldChar w:fldCharType="separate"/>
            </w:r>
            <w:r w:rsidR="00814D10" w:rsidRPr="00E35EEE">
              <w:rPr>
                <w:rStyle w:val="Hypertextovprepojenie"/>
                <w:rFonts w:ascii="Times New Roman" w:hAnsi="Times New Roman" w:cs="Times New Roman"/>
                <w:sz w:val="24"/>
                <w:szCs w:val="24"/>
              </w:rPr>
              <w:t>10 Hodnotenie</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_Toc507502705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10</w:t>
            </w:r>
            <w:r w:rsidR="00814D10" w:rsidRPr="00E35EEE">
              <w:rPr>
                <w:rFonts w:ascii="Times New Roman" w:hAnsi="Times New Roman" w:cs="Times New Roman"/>
                <w:webHidden/>
                <w:sz w:val="24"/>
                <w:szCs w:val="24"/>
              </w:rPr>
              <w:fldChar w:fldCharType="end"/>
            </w:r>
            <w:r>
              <w:rPr>
                <w:rFonts w:ascii="Times New Roman" w:hAnsi="Times New Roman" w:cs="Times New Roman"/>
                <w:sz w:val="24"/>
                <w:szCs w:val="24"/>
              </w:rPr>
              <w:fldChar w:fldCharType="end"/>
            </w:r>
          </w:ins>
        </w:p>
        <w:p w14:paraId="4297AC2E" w14:textId="3DD686B5" w:rsidR="00D20624" w:rsidRPr="002639E5" w:rsidRDefault="00D20624" w:rsidP="00E35EEE">
          <w:pPr>
            <w:spacing w:line="480" w:lineRule="auto"/>
            <w:rPr>
              <w:rFonts w:ascii="Times New Roman" w:hAnsi="Times New Roman" w:cs="Times New Roman"/>
            </w:rPr>
          </w:pPr>
          <w:r w:rsidRPr="00E35EEE">
            <w:rPr>
              <w:rFonts w:ascii="Times New Roman" w:hAnsi="Times New Roman" w:cs="Times New Roman"/>
              <w:b/>
              <w:bCs/>
            </w:rPr>
            <w:fldChar w:fldCharType="end"/>
          </w:r>
        </w:p>
      </w:sdtContent>
    </w:sdt>
    <w:p w14:paraId="41E49AD2" w14:textId="6BA69CCF" w:rsidR="0033583B" w:rsidRPr="00D71001" w:rsidRDefault="00DE1347" w:rsidP="004555BA">
      <w:pPr>
        <w:pStyle w:val="Nadpis2"/>
        <w:numPr>
          <w:ilvl w:val="0"/>
          <w:numId w:val="0"/>
        </w:numPr>
        <w:rPr>
          <w:color w:val="365F91" w:themeColor="accent1" w:themeShade="BF"/>
        </w:rPr>
      </w:pPr>
      <w:bookmarkStart w:id="166" w:name="_Toc507502695"/>
      <w:bookmarkStart w:id="167" w:name="_Toc475612987"/>
      <w:r w:rsidRPr="00D71001">
        <w:rPr>
          <w:color w:val="365F91" w:themeColor="accent1" w:themeShade="BF"/>
        </w:rPr>
        <w:t>Zoznam skratie</w:t>
      </w:r>
      <w:r w:rsidR="00FC7457" w:rsidRPr="00D71001">
        <w:rPr>
          <w:color w:val="365F91" w:themeColor="accent1" w:themeShade="BF"/>
        </w:rPr>
        <w:t>k</w:t>
      </w:r>
      <w:bookmarkEnd w:id="166"/>
      <w:bookmarkEnd w:id="167"/>
    </w:p>
    <w:p w14:paraId="738D0536" w14:textId="77777777" w:rsidR="00552650" w:rsidRPr="002639E5" w:rsidRDefault="00552650" w:rsidP="00BF5490">
      <w:pPr>
        <w:ind w:left="432"/>
        <w:rPr>
          <w:del w:id="168" w:author="Autor"/>
          <w:rFonts w:ascii="Times New Roman" w:hAnsi="Times New Roman" w:cs="Times New Roman"/>
        </w:rPr>
      </w:pPr>
      <w:del w:id="169" w:author="Autor">
        <w:r w:rsidRPr="002639E5">
          <w:rPr>
            <w:rFonts w:ascii="Times New Roman" w:hAnsi="Times New Roman" w:cs="Times New Roman"/>
          </w:rPr>
          <w:delText xml:space="preserve">AK </w:delText>
        </w:r>
        <w:r w:rsidRPr="002639E5">
          <w:rPr>
            <w:rFonts w:ascii="Times New Roman" w:hAnsi="Times New Roman" w:cs="Times New Roman"/>
          </w:rPr>
          <w:tab/>
          <w:delText>administratívne kapacity</w:delText>
        </w:r>
      </w:del>
    </w:p>
    <w:p w14:paraId="7A1450A3" w14:textId="644DFE2C" w:rsidR="00552650" w:rsidRPr="002639E5" w:rsidRDefault="00552650" w:rsidP="00BF5490">
      <w:pPr>
        <w:ind w:left="432"/>
        <w:rPr>
          <w:ins w:id="170" w:author="Autor"/>
          <w:rFonts w:ascii="Times New Roman" w:hAnsi="Times New Roman" w:cs="Times New Roman"/>
        </w:rPr>
      </w:pPr>
      <w:ins w:id="171" w:author="Autor">
        <w:r w:rsidRPr="002639E5">
          <w:rPr>
            <w:rFonts w:ascii="Times New Roman" w:hAnsi="Times New Roman" w:cs="Times New Roman"/>
          </w:rPr>
          <w:t>AK</w:t>
        </w:r>
        <w:r w:rsidR="002D72BF">
          <w:rPr>
            <w:rFonts w:ascii="Times New Roman" w:hAnsi="Times New Roman" w:cs="Times New Roman"/>
          </w:rPr>
          <w:t xml:space="preserve"> EŠIF </w:t>
        </w:r>
        <w:r w:rsidR="002D72BF">
          <w:rPr>
            <w:rFonts w:ascii="Times New Roman" w:hAnsi="Times New Roman" w:cs="Times New Roman"/>
          </w:rPr>
          <w:tab/>
          <w:t>administratívna kapacita</w:t>
        </w:r>
        <w:r w:rsidR="00C03055">
          <w:rPr>
            <w:rFonts w:ascii="Times New Roman" w:hAnsi="Times New Roman" w:cs="Times New Roman"/>
          </w:rPr>
          <w:t xml:space="preserve"> EŠIF</w:t>
        </w:r>
      </w:ins>
    </w:p>
    <w:p w14:paraId="7866820F"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CKO </w:t>
      </w:r>
      <w:r w:rsidRPr="002639E5">
        <w:rPr>
          <w:rFonts w:ascii="Times New Roman" w:hAnsi="Times New Roman" w:cs="Times New Roman"/>
        </w:rPr>
        <w:tab/>
        <w:t>Centrálny koordinačný orgán</w:t>
      </w:r>
    </w:p>
    <w:p w14:paraId="67CA8A0D"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CPV </w:t>
      </w:r>
      <w:r w:rsidRPr="002639E5">
        <w:rPr>
          <w:rFonts w:ascii="Times New Roman" w:hAnsi="Times New Roman" w:cs="Times New Roman"/>
        </w:rPr>
        <w:tab/>
        <w:t>Centrálny plán vzdelávania</w:t>
      </w:r>
    </w:p>
    <w:p w14:paraId="24D3607A"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EŠIF </w:t>
      </w:r>
      <w:r w:rsidRPr="002639E5">
        <w:rPr>
          <w:rFonts w:ascii="Times New Roman" w:hAnsi="Times New Roman" w:cs="Times New Roman"/>
        </w:rPr>
        <w:tab/>
        <w:t>európske štrukturálne a investičné fondy</w:t>
      </w:r>
    </w:p>
    <w:p w14:paraId="5C290142" w14:textId="78DE9DA0" w:rsidR="00552650" w:rsidRDefault="00552650" w:rsidP="00BF5490">
      <w:pPr>
        <w:ind w:left="432"/>
        <w:rPr>
          <w:rFonts w:ascii="Times New Roman" w:hAnsi="Times New Roman" w:cs="Times New Roman"/>
        </w:rPr>
      </w:pPr>
      <w:r w:rsidRPr="002639E5">
        <w:rPr>
          <w:rFonts w:ascii="Times New Roman" w:hAnsi="Times New Roman" w:cs="Times New Roman"/>
        </w:rPr>
        <w:t xml:space="preserve">EÚ </w:t>
      </w:r>
      <w:r w:rsidRPr="002639E5">
        <w:rPr>
          <w:rFonts w:ascii="Times New Roman" w:hAnsi="Times New Roman" w:cs="Times New Roman"/>
        </w:rPr>
        <w:tab/>
        <w:t>Európska únia</w:t>
      </w:r>
    </w:p>
    <w:p w14:paraId="0F51F731" w14:textId="7AF523E1" w:rsidR="00041ED7" w:rsidRPr="002639E5" w:rsidRDefault="00041ED7" w:rsidP="00BF5490">
      <w:pPr>
        <w:ind w:left="432"/>
        <w:rPr>
          <w:ins w:id="172" w:author="Autor"/>
          <w:rFonts w:ascii="Times New Roman" w:hAnsi="Times New Roman" w:cs="Times New Roman"/>
        </w:rPr>
      </w:pPr>
      <w:ins w:id="173" w:author="Autor">
        <w:r>
          <w:rPr>
            <w:rFonts w:ascii="Times New Roman" w:hAnsi="Times New Roman" w:cs="Times New Roman"/>
          </w:rPr>
          <w:t>MP</w:t>
        </w:r>
        <w:r>
          <w:rPr>
            <w:rFonts w:ascii="Times New Roman" w:hAnsi="Times New Roman" w:cs="Times New Roman"/>
          </w:rPr>
          <w:tab/>
          <w:t>metodický pokyn</w:t>
        </w:r>
      </w:ins>
    </w:p>
    <w:p w14:paraId="30A224FE"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OP </w:t>
      </w:r>
      <w:r w:rsidRPr="002639E5">
        <w:rPr>
          <w:rFonts w:ascii="Times New Roman" w:hAnsi="Times New Roman" w:cs="Times New Roman"/>
        </w:rPr>
        <w:tab/>
        <w:t>operačný program</w:t>
      </w:r>
    </w:p>
    <w:p w14:paraId="64138AB8"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PO </w:t>
      </w:r>
      <w:r w:rsidRPr="002639E5">
        <w:rPr>
          <w:rFonts w:ascii="Times New Roman" w:hAnsi="Times New Roman" w:cs="Times New Roman"/>
        </w:rPr>
        <w:tab/>
        <w:t>programové obdobie</w:t>
      </w:r>
    </w:p>
    <w:p w14:paraId="5CBD9308"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t>riadiaci orgán</w:t>
      </w:r>
    </w:p>
    <w:p w14:paraId="6FBE70BF"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t>sprostredkovateľský orgán</w:t>
      </w:r>
    </w:p>
    <w:p w14:paraId="1AA75EFA" w14:textId="040DE5AD" w:rsidR="00760046" w:rsidRDefault="00552650" w:rsidP="00D20624">
      <w:pPr>
        <w:ind w:left="432"/>
        <w:rPr>
          <w:rFonts w:ascii="Times New Roman" w:hAnsi="Times New Roman" w:cs="Times New Roman"/>
        </w:rPr>
      </w:pPr>
      <w:r w:rsidRPr="002639E5">
        <w:rPr>
          <w:rFonts w:ascii="Times New Roman" w:hAnsi="Times New Roman" w:cs="Times New Roman"/>
        </w:rPr>
        <w:t xml:space="preserve">ÚV SR </w:t>
      </w:r>
      <w:r w:rsidRPr="002639E5">
        <w:rPr>
          <w:rFonts w:ascii="Times New Roman" w:hAnsi="Times New Roman" w:cs="Times New Roman"/>
        </w:rPr>
        <w:tab/>
        <w:t xml:space="preserve">Úrad vlády </w:t>
      </w:r>
      <w:del w:id="174" w:author="Autor">
        <w:r w:rsidRPr="002639E5">
          <w:rPr>
            <w:rFonts w:ascii="Times New Roman" w:hAnsi="Times New Roman" w:cs="Times New Roman"/>
          </w:rPr>
          <w:delText>SR</w:delText>
        </w:r>
      </w:del>
      <w:ins w:id="175" w:author="Autor">
        <w:r w:rsidRPr="002639E5">
          <w:rPr>
            <w:rFonts w:ascii="Times New Roman" w:hAnsi="Times New Roman" w:cs="Times New Roman"/>
          </w:rPr>
          <w:t>S</w:t>
        </w:r>
        <w:r w:rsidR="00B94256">
          <w:rPr>
            <w:rFonts w:ascii="Times New Roman" w:hAnsi="Times New Roman" w:cs="Times New Roman"/>
          </w:rPr>
          <w:t>lovenskej republiky</w:t>
        </w:r>
      </w:ins>
    </w:p>
    <w:p w14:paraId="2430D778" w14:textId="77777777" w:rsidR="00646771" w:rsidRDefault="00646771" w:rsidP="00D20624">
      <w:pPr>
        <w:ind w:left="432"/>
        <w:rPr>
          <w:del w:id="176" w:author="Autor"/>
          <w:rFonts w:ascii="Times New Roman" w:hAnsi="Times New Roman" w:cs="Times New Roman"/>
        </w:rPr>
      </w:pPr>
    </w:p>
    <w:p w14:paraId="0E30B387" w14:textId="45E76549" w:rsidR="0033583B" w:rsidRPr="002639E5" w:rsidRDefault="0033583B" w:rsidP="00D20624">
      <w:pPr>
        <w:ind w:left="432"/>
        <w:rPr>
          <w:rFonts w:ascii="Times New Roman" w:hAnsi="Times New Roman" w:cs="Times New Roman"/>
        </w:rPr>
      </w:pPr>
    </w:p>
    <w:p w14:paraId="7D63F6DD" w14:textId="7527E13F" w:rsidR="001B2C58" w:rsidRPr="00D71001" w:rsidRDefault="00FF0994" w:rsidP="0006073B">
      <w:pPr>
        <w:pStyle w:val="Nadpis2"/>
        <w:numPr>
          <w:ilvl w:val="0"/>
          <w:numId w:val="0"/>
        </w:numPr>
        <w:rPr>
          <w:color w:val="365F91" w:themeColor="accent1" w:themeShade="BF"/>
        </w:rPr>
      </w:pPr>
      <w:bookmarkStart w:id="177" w:name="_Toc507502696"/>
      <w:bookmarkStart w:id="178" w:name="_Toc475612988"/>
      <w:r>
        <w:rPr>
          <w:color w:val="365F91" w:themeColor="accent1" w:themeShade="BF"/>
        </w:rPr>
        <w:t xml:space="preserve">1 </w:t>
      </w:r>
      <w:r w:rsidR="001B2C58" w:rsidRPr="00D71001">
        <w:rPr>
          <w:color w:val="365F91" w:themeColor="accent1" w:themeShade="BF"/>
        </w:rPr>
        <w:t>Súvisiace právne predpisy</w:t>
      </w:r>
      <w:bookmarkEnd w:id="177"/>
      <w:bookmarkEnd w:id="178"/>
    </w:p>
    <w:p w14:paraId="7F027EA8" w14:textId="77777777" w:rsidR="001B2C58" w:rsidRPr="0006073B" w:rsidRDefault="001B2C58" w:rsidP="0006073B">
      <w:pPr>
        <w:pStyle w:val="Odsekzoznamu"/>
        <w:numPr>
          <w:ilvl w:val="0"/>
          <w:numId w:val="20"/>
        </w:numPr>
        <w:spacing w:before="120" w:line="240" w:lineRule="auto"/>
        <w:ind w:left="426" w:hanging="426"/>
        <w:contextualSpacing w:val="0"/>
        <w:rPr>
          <w:rFonts w:ascii="Times New Roman" w:hAnsi="Times New Roman" w:cs="Times New Roman"/>
        </w:rPr>
      </w:pPr>
      <w:r w:rsidRPr="0006073B">
        <w:rPr>
          <w:rFonts w:ascii="Times New Roman" w:hAnsi="Times New Roman" w:cs="Times New Roman"/>
        </w:rPr>
        <w:t>Základné legislatívne východiská:</w:t>
      </w:r>
    </w:p>
    <w:p w14:paraId="1DC1F555" w14:textId="1D7BF07E"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1303/2013 zo 17. decembra 2013, ktorým sa stanovujú spoločné ustanovenia o Európskom fonde regionálneho rozvoja,</w:t>
      </w:r>
      <w:r w:rsidR="00927D54">
        <w:rPr>
          <w:rFonts w:ascii="Times New Roman" w:hAnsi="Times New Roman" w:cs="Times New Roman"/>
        </w:rPr>
        <w:t xml:space="preserve"> </w:t>
      </w:r>
      <w:r w:rsidRPr="002639E5">
        <w:rPr>
          <w:rFonts w:ascii="Times New Roman" w:hAnsi="Times New Roman" w:cs="Times New Roman"/>
        </w:rPr>
        <w:t>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39E5">
        <w:rPr>
          <w:rFonts w:ascii="Times New Roman" w:hAnsi="Times New Roman" w:cs="Times New Roman"/>
          <w:i/>
        </w:rPr>
        <w:t>všeobecné nariadenie</w:t>
      </w:r>
      <w:r w:rsidRPr="002639E5">
        <w:rPr>
          <w:rFonts w:ascii="Times New Roman" w:hAnsi="Times New Roman" w:cs="Times New Roman"/>
        </w:rPr>
        <w:t>“);</w:t>
      </w:r>
    </w:p>
    <w:p w14:paraId="34ED92EC"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1300/2013 zo 17. decembra 2013 o Kohéznom fonde, ktorým sa zrušuje nariadenie Rady (ES) č. 1084/2006 („</w:t>
      </w:r>
      <w:r w:rsidRPr="002639E5">
        <w:rPr>
          <w:rFonts w:ascii="Times New Roman" w:hAnsi="Times New Roman" w:cs="Times New Roman"/>
          <w:i/>
        </w:rPr>
        <w:t>nariadenie o KF</w:t>
      </w:r>
      <w:r w:rsidRPr="002639E5">
        <w:rPr>
          <w:rFonts w:ascii="Times New Roman" w:hAnsi="Times New Roman" w:cs="Times New Roman"/>
        </w:rPr>
        <w:t>“);</w:t>
      </w:r>
    </w:p>
    <w:p w14:paraId="192A47CC"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1301/2013 zo 17. decembra 2013 o Európskom fonde regionálneho rozvoja a o osobitných ustanoveniach týkajúcich sa cieľa Investovanie do rastu a zamestnanosti, a ktorým sa zrušuje nariadenie (ES) č. 1080/2006 </w:t>
      </w:r>
      <w:r w:rsidRPr="002639E5">
        <w:rPr>
          <w:rFonts w:ascii="Times New Roman" w:hAnsi="Times New Roman" w:cs="Times New Roman"/>
          <w:i/>
        </w:rPr>
        <w:t>(„nariadenie o EFRR“)</w:t>
      </w:r>
      <w:r w:rsidRPr="002639E5">
        <w:rPr>
          <w:rFonts w:ascii="Times New Roman" w:hAnsi="Times New Roman" w:cs="Times New Roman"/>
        </w:rPr>
        <w:t>;</w:t>
      </w:r>
    </w:p>
    <w:p w14:paraId="06110B58" w14:textId="00C6E439"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1304/2013 </w:t>
      </w:r>
      <w:del w:id="179" w:author="Autor">
        <w:r w:rsidRPr="002639E5">
          <w:rPr>
            <w:rFonts w:ascii="Times New Roman" w:hAnsi="Times New Roman" w:cs="Times New Roman"/>
          </w:rPr>
          <w:delText>z</w:delText>
        </w:r>
      </w:del>
      <w:ins w:id="180" w:author="Autor">
        <w:r w:rsidRPr="002639E5">
          <w:rPr>
            <w:rFonts w:ascii="Times New Roman" w:hAnsi="Times New Roman" w:cs="Times New Roman"/>
          </w:rPr>
          <w:t>z</w:t>
        </w:r>
        <w:r w:rsidR="00796D27">
          <w:rPr>
            <w:rFonts w:ascii="Times New Roman" w:hAnsi="Times New Roman" w:cs="Times New Roman"/>
          </w:rPr>
          <w:t>o</w:t>
        </w:r>
      </w:ins>
      <w:r w:rsidRPr="002639E5">
        <w:rPr>
          <w:rFonts w:ascii="Times New Roman" w:hAnsi="Times New Roman" w:cs="Times New Roman"/>
        </w:rPr>
        <w:t xml:space="preserve"> 17. decembra 2013 o Európskom sociálnom fonde a o zrušení nariadenia Rady (ES) č. 1081/2006 </w:t>
      </w:r>
      <w:r w:rsidRPr="002639E5">
        <w:rPr>
          <w:rFonts w:ascii="Times New Roman" w:hAnsi="Times New Roman" w:cs="Times New Roman"/>
          <w:i/>
        </w:rPr>
        <w:t>(„nariadenie o ESF“)</w:t>
      </w:r>
      <w:r w:rsidRPr="002639E5">
        <w:rPr>
          <w:rFonts w:ascii="Times New Roman" w:hAnsi="Times New Roman" w:cs="Times New Roman"/>
        </w:rPr>
        <w:t>;</w:t>
      </w:r>
    </w:p>
    <w:p w14:paraId="56ECE53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1305/2013 zo 17. decembra 2013 o podpore rozvoja vidieka prostredníctvom Európskeho poľnohospodárskeho fondu pre rozvoj vidieka (EPFRV) a o zrušení nariadenia Rady (ES) č. 1698/2005 </w:t>
      </w:r>
      <w:r w:rsidRPr="002639E5">
        <w:rPr>
          <w:rFonts w:ascii="Times New Roman" w:hAnsi="Times New Roman" w:cs="Times New Roman"/>
          <w:i/>
        </w:rPr>
        <w:t>(„nariadenie o EPFRV“);</w:t>
      </w:r>
      <w:r w:rsidRPr="002639E5">
        <w:rPr>
          <w:rFonts w:ascii="Times New Roman" w:hAnsi="Times New Roman" w:cs="Times New Roman"/>
        </w:rPr>
        <w:t xml:space="preserve"> </w:t>
      </w:r>
    </w:p>
    <w:p w14:paraId="59225C4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1299/2013 zo 17. decembra 2013 o osobitných ustanoveniach na podporu cieľa Európska územná spolupráca z Európskeho fondu regionálneho rozvoja </w:t>
      </w:r>
      <w:r w:rsidRPr="002639E5">
        <w:rPr>
          <w:rFonts w:ascii="Times New Roman" w:hAnsi="Times New Roman" w:cs="Times New Roman"/>
          <w:i/>
        </w:rPr>
        <w:t>(„nariadenie o EÚS“);</w:t>
      </w:r>
    </w:p>
    <w:p w14:paraId="163BD057" w14:textId="59257942"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508/2014 z 15. mája 2014 o Európskom námornom a rybárskom fonde, ktorým sa zrušujú nariadenia Rady (ES) č. 2328/2003, (ES) č. 861/2006, (ES) č. 1198/2006 a (ES) č. 791/2007 a nariadenie Európskeho parlamentu a Rady (EÚ) č. 1255/2011 </w:t>
      </w:r>
      <w:r w:rsidRPr="002639E5">
        <w:rPr>
          <w:rFonts w:ascii="Times New Roman" w:hAnsi="Times New Roman" w:cs="Times New Roman"/>
          <w:i/>
        </w:rPr>
        <w:t>(,,nariadenie o ENRF“);</w:t>
      </w:r>
    </w:p>
    <w:p w14:paraId="0FB44F55" w14:textId="0F6C3529"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292/2014 Z. z. o príspevku poskytovanom z európskych štrukturálnych a investičných fondov a o zmene a doplnení niektorých zákonov</w:t>
      </w:r>
      <w:r w:rsidR="00760046">
        <w:rPr>
          <w:rFonts w:ascii="Times New Roman" w:hAnsi="Times New Roman" w:cs="Times New Roman"/>
        </w:rPr>
        <w:t xml:space="preserve"> v znení neskorších predpisov</w:t>
      </w:r>
      <w:r w:rsidRPr="002639E5">
        <w:rPr>
          <w:rFonts w:ascii="Times New Roman" w:hAnsi="Times New Roman" w:cs="Times New Roman"/>
        </w:rPr>
        <w:t xml:space="preserve">; </w:t>
      </w:r>
    </w:p>
    <w:p w14:paraId="13542C6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575/2001 Z. z. o organizácii činnosti vlády a organizácii ústrednej štátnej správy v znení neskorších predpisov (ďalej len „kompetenčný zákon“);</w:t>
      </w:r>
    </w:p>
    <w:p w14:paraId="1F38FC16" w14:textId="2884DADA" w:rsidR="001B2C58" w:rsidRPr="00BF1264"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BF1264">
        <w:rPr>
          <w:rFonts w:ascii="Times New Roman" w:hAnsi="Times New Roman" w:cs="Times New Roman"/>
        </w:rPr>
        <w:t xml:space="preserve">Zákon č. </w:t>
      </w:r>
      <w:del w:id="181" w:author="Autor">
        <w:r w:rsidRPr="002639E5">
          <w:rPr>
            <w:rFonts w:ascii="Times New Roman" w:hAnsi="Times New Roman" w:cs="Times New Roman"/>
          </w:rPr>
          <w:delText>400/2009</w:delText>
        </w:r>
      </w:del>
      <w:ins w:id="182" w:author="Autor">
        <w:r w:rsidR="001953EA" w:rsidRPr="00BF1264">
          <w:rPr>
            <w:rFonts w:ascii="Times New Roman" w:hAnsi="Times New Roman" w:cs="Times New Roman"/>
          </w:rPr>
          <w:t>55/2017</w:t>
        </w:r>
      </w:ins>
      <w:r w:rsidRPr="00BF1264">
        <w:rPr>
          <w:rFonts w:ascii="Times New Roman" w:hAnsi="Times New Roman" w:cs="Times New Roman"/>
        </w:rPr>
        <w:t xml:space="preserve"> Z. z.</w:t>
      </w:r>
      <w:r w:rsidR="00BF1264" w:rsidRPr="00BF1264">
        <w:rPr>
          <w:rFonts w:ascii="Times New Roman" w:hAnsi="Times New Roman" w:cs="Times New Roman"/>
        </w:rPr>
        <w:t xml:space="preserve"> </w:t>
      </w:r>
      <w:r w:rsidRPr="00BF1264">
        <w:rPr>
          <w:rFonts w:ascii="Times New Roman" w:hAnsi="Times New Roman" w:cs="Times New Roman"/>
        </w:rPr>
        <w:t>o štátnej službe a o zmene a doplnení niektorých zákonov</w:t>
      </w:r>
      <w:del w:id="183" w:author="Autor">
        <w:r w:rsidRPr="002639E5">
          <w:rPr>
            <w:rFonts w:ascii="Times New Roman" w:hAnsi="Times New Roman" w:cs="Times New Roman"/>
          </w:rPr>
          <w:delText xml:space="preserve"> v znení neskorších predpisov</w:delText>
        </w:r>
      </w:del>
      <w:r w:rsidRPr="00BF1264">
        <w:rPr>
          <w:rFonts w:ascii="Times New Roman" w:hAnsi="Times New Roman" w:cs="Times New Roman"/>
        </w:rPr>
        <w:t xml:space="preserve"> </w:t>
      </w:r>
      <w:r w:rsidR="0074184D" w:rsidRPr="00BF1264">
        <w:rPr>
          <w:rFonts w:ascii="Times New Roman" w:hAnsi="Times New Roman" w:cs="Times New Roman"/>
        </w:rPr>
        <w:t>(ďalej len „zákon o štátnej službe“)</w:t>
      </w:r>
      <w:r w:rsidRPr="00BF1264">
        <w:rPr>
          <w:rFonts w:ascii="Times New Roman" w:hAnsi="Times New Roman" w:cs="Times New Roman"/>
        </w:rPr>
        <w:t>;</w:t>
      </w:r>
    </w:p>
    <w:p w14:paraId="682B8B1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552/2003 Z. z. o výkone práce vo verejnom záujme v znení neskorších predpisov;</w:t>
      </w:r>
    </w:p>
    <w:p w14:paraId="6983ECE9" w14:textId="1723DA91"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w:t>
      </w:r>
      <w:r w:rsidR="00A777AC">
        <w:rPr>
          <w:rFonts w:ascii="Times New Roman" w:hAnsi="Times New Roman" w:cs="Times New Roman"/>
        </w:rPr>
        <w:t>311/2001 Z. z. Zákonník práce v</w:t>
      </w:r>
      <w:r w:rsidR="00854B10">
        <w:rPr>
          <w:rFonts w:ascii="Times New Roman" w:hAnsi="Times New Roman" w:cs="Times New Roman"/>
        </w:rPr>
        <w:t xml:space="preserve"> znení neskorších predpisov</w:t>
      </w:r>
      <w:r w:rsidRPr="002639E5">
        <w:rPr>
          <w:rFonts w:ascii="Times New Roman" w:hAnsi="Times New Roman" w:cs="Times New Roman"/>
        </w:rPr>
        <w:t>;</w:t>
      </w:r>
    </w:p>
    <w:p w14:paraId="1CBCEE70" w14:textId="13FD5802" w:rsidR="00814D10" w:rsidRDefault="001B2C58" w:rsidP="00814D10">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568/2009 Z. z. o celoživotnom vzdelávaní.</w:t>
      </w:r>
    </w:p>
    <w:p w14:paraId="7925FE6B" w14:textId="77777777" w:rsidR="00814D10" w:rsidRPr="00814D10" w:rsidRDefault="00814D10" w:rsidP="00814D10">
      <w:pPr>
        <w:spacing w:before="120" w:line="240" w:lineRule="auto"/>
        <w:rPr>
          <w:ins w:id="184" w:author="Autor"/>
          <w:rFonts w:ascii="Times New Roman" w:hAnsi="Times New Roman" w:cs="Times New Roman"/>
        </w:rPr>
      </w:pPr>
    </w:p>
    <w:p w14:paraId="676723EE" w14:textId="475B357F" w:rsidR="001B2C58" w:rsidRPr="002639E5" w:rsidRDefault="001B2C58" w:rsidP="00841165">
      <w:pPr>
        <w:pStyle w:val="Odsekzoznamu"/>
        <w:numPr>
          <w:ilvl w:val="0"/>
          <w:numId w:val="20"/>
        </w:numPr>
        <w:spacing w:before="120" w:line="240" w:lineRule="auto"/>
        <w:ind w:left="426" w:hanging="426"/>
        <w:contextualSpacing w:val="0"/>
        <w:rPr>
          <w:rFonts w:ascii="Times New Roman" w:hAnsi="Times New Roman" w:cs="Times New Roman"/>
        </w:rPr>
      </w:pPr>
      <w:r w:rsidRPr="002639E5">
        <w:rPr>
          <w:rFonts w:ascii="Times New Roman" w:hAnsi="Times New Roman" w:cs="Times New Roman"/>
        </w:rPr>
        <w:t>Ďalšie relevantné dokumenty:</w:t>
      </w:r>
    </w:p>
    <w:p w14:paraId="7ADA3ED1" w14:textId="77777777" w:rsidR="001B2C58" w:rsidRPr="002639E5" w:rsidRDefault="001B2C58" w:rsidP="00841165">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Partnerská dohoda Slovenskej republiky na roky 2014-2020;</w:t>
      </w:r>
    </w:p>
    <w:p w14:paraId="21A8E492" w14:textId="77777777" w:rsidR="001B2C58" w:rsidRDefault="001B2C58" w:rsidP="00841165">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riadenia európskych štrukturálnych a investičných fondov na programové obdobie 2014-2020;</w:t>
      </w:r>
    </w:p>
    <w:p w14:paraId="70D83FEB" w14:textId="1D47397A" w:rsidR="009D29B5" w:rsidRPr="002639E5" w:rsidRDefault="00BA6A65" w:rsidP="005477D4">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Stratégia </w:t>
      </w:r>
      <w:r w:rsidR="009D29B5">
        <w:rPr>
          <w:rFonts w:ascii="Times New Roman" w:hAnsi="Times New Roman" w:cs="Times New Roman"/>
        </w:rPr>
        <w:t>financovania európskych štrukturálnych a investičných fondov pre programové obdobie 2014-2020;</w:t>
      </w:r>
    </w:p>
    <w:p w14:paraId="67556644" w14:textId="77777777" w:rsidR="001B2C58" w:rsidRPr="002639E5" w:rsidRDefault="001B2C58" w:rsidP="004E643D">
      <w:pPr>
        <w:pStyle w:val="Odsekzoznamu"/>
        <w:numPr>
          <w:ilvl w:val="0"/>
          <w:numId w:val="22"/>
        </w:numPr>
        <w:spacing w:before="0" w:line="240" w:lineRule="auto"/>
        <w:ind w:left="850" w:hanging="425"/>
        <w:contextualSpacing w:val="0"/>
        <w:rPr>
          <w:rFonts w:ascii="Times New Roman" w:hAnsi="Times New Roman" w:cs="Times New Roman"/>
        </w:rPr>
        <w:pPrChange w:id="185" w:author="Autor">
          <w:pPr>
            <w:pStyle w:val="Odsekzoznamu"/>
            <w:numPr>
              <w:numId w:val="22"/>
            </w:numPr>
            <w:spacing w:before="120" w:line="240" w:lineRule="auto"/>
            <w:ind w:left="1077" w:hanging="360"/>
            <w:contextualSpacing w:val="0"/>
          </w:pPr>
        </w:pPrChange>
      </w:pPr>
      <w:r w:rsidRPr="002639E5">
        <w:rPr>
          <w:rFonts w:ascii="Times New Roman" w:hAnsi="Times New Roman" w:cs="Times New Roman"/>
        </w:rPr>
        <w:t>Systém finančného riadenia štrukturálnych fondov, Kohézneho fondu a Európskeho námorného a rybárskeho fondu na programové obdobie 2014-2020;</w:t>
      </w:r>
    </w:p>
    <w:p w14:paraId="3EDA73E5" w14:textId="5AAB48EE" w:rsidR="00814D10" w:rsidRPr="00DB76C6"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Metodický pokyn </w:t>
      </w:r>
      <w:del w:id="186" w:author="Autor">
        <w:r w:rsidRPr="002639E5">
          <w:rPr>
            <w:rFonts w:ascii="Times New Roman" w:hAnsi="Times New Roman" w:cs="Times New Roman"/>
          </w:rPr>
          <w:delText>CKO</w:delText>
        </w:r>
      </w:del>
      <w:ins w:id="187" w:author="Autor">
        <w:r w:rsidR="001953EA">
          <w:rPr>
            <w:rFonts w:ascii="Times New Roman" w:hAnsi="Times New Roman" w:cs="Times New Roman"/>
          </w:rPr>
          <w:t>ÚV SR</w:t>
        </w:r>
      </w:ins>
      <w:r w:rsidR="001953EA" w:rsidRPr="002639E5">
        <w:rPr>
          <w:rFonts w:ascii="Times New Roman" w:hAnsi="Times New Roman" w:cs="Times New Roman"/>
        </w:rPr>
        <w:t xml:space="preserve"> </w:t>
      </w:r>
      <w:r w:rsidRPr="002639E5">
        <w:rPr>
          <w:rFonts w:ascii="Times New Roman" w:hAnsi="Times New Roman" w:cs="Times New Roman"/>
        </w:rPr>
        <w:t xml:space="preserve">č. 21 </w:t>
      </w:r>
      <w:r w:rsidR="00194A6F">
        <w:rPr>
          <w:rFonts w:ascii="Times New Roman" w:hAnsi="Times New Roman" w:cs="Times New Roman"/>
        </w:rPr>
        <w:t>k</w:t>
      </w:r>
      <w:r w:rsidR="00194A6F" w:rsidRPr="00194A6F">
        <w:rPr>
          <w:rFonts w:ascii="Times New Roman" w:hAnsi="Times New Roman" w:cs="Times New Roman"/>
        </w:rPr>
        <w:t xml:space="preserve"> </w:t>
      </w:r>
      <w:del w:id="188" w:author="Autor">
        <w:r w:rsidRPr="002639E5">
          <w:rPr>
            <w:rFonts w:ascii="Times New Roman" w:hAnsi="Times New Roman" w:cs="Times New Roman"/>
          </w:rPr>
          <w:delText>Informácii</w:delText>
        </w:r>
      </w:del>
      <w:ins w:id="189" w:author="Autor">
        <w:r w:rsidR="00194A6F" w:rsidRPr="00194A6F">
          <w:rPr>
            <w:rFonts w:ascii="Times New Roman" w:hAnsi="Times New Roman" w:cs="Times New Roman"/>
          </w:rPr>
          <w:t>zberu údajov o administratívnych kapacitách do Informácie</w:t>
        </w:r>
      </w:ins>
      <w:r w:rsidR="00194A6F" w:rsidRPr="00194A6F">
        <w:rPr>
          <w:rFonts w:ascii="Times New Roman" w:hAnsi="Times New Roman" w:cs="Times New Roman"/>
        </w:rPr>
        <w:t xml:space="preserve"> o stave administratívnych kapacít subjektov zapojených do </w:t>
      </w:r>
      <w:ins w:id="190" w:author="Autor">
        <w:r w:rsidR="00194A6F" w:rsidRPr="00194A6F">
          <w:rPr>
            <w:rFonts w:ascii="Times New Roman" w:hAnsi="Times New Roman" w:cs="Times New Roman"/>
          </w:rPr>
          <w:t xml:space="preserve">riadenia, </w:t>
        </w:r>
      </w:ins>
      <w:r w:rsidR="00194A6F" w:rsidRPr="00194A6F">
        <w:rPr>
          <w:rFonts w:ascii="Times New Roman" w:hAnsi="Times New Roman" w:cs="Times New Roman"/>
        </w:rPr>
        <w:t xml:space="preserve">implementácie, </w:t>
      </w:r>
      <w:del w:id="191" w:author="Autor">
        <w:r w:rsidRPr="002639E5">
          <w:rPr>
            <w:rFonts w:ascii="Times New Roman" w:hAnsi="Times New Roman" w:cs="Times New Roman"/>
          </w:rPr>
          <w:delText xml:space="preserve">riadenia a </w:delText>
        </w:r>
      </w:del>
      <w:r w:rsidR="00194A6F" w:rsidRPr="00194A6F">
        <w:rPr>
          <w:rFonts w:ascii="Times New Roman" w:hAnsi="Times New Roman" w:cs="Times New Roman"/>
        </w:rPr>
        <w:t xml:space="preserve">kontroly </w:t>
      </w:r>
      <w:del w:id="192" w:author="Autor">
        <w:r w:rsidRPr="002639E5">
          <w:rPr>
            <w:rFonts w:ascii="Times New Roman" w:hAnsi="Times New Roman" w:cs="Times New Roman"/>
          </w:rPr>
          <w:delText>európskych štrukturálnych a investičných fondov</w:delText>
        </w:r>
      </w:del>
      <w:ins w:id="193" w:author="Autor">
        <w:r w:rsidR="00194A6F" w:rsidRPr="00194A6F">
          <w:rPr>
            <w:rFonts w:ascii="Times New Roman" w:hAnsi="Times New Roman" w:cs="Times New Roman"/>
          </w:rPr>
          <w:t>a auditu</w:t>
        </w:r>
        <w:r w:rsidR="00194A6F">
          <w:rPr>
            <w:rFonts w:ascii="Times New Roman" w:hAnsi="Times New Roman" w:cs="Times New Roman"/>
          </w:rPr>
          <w:t xml:space="preserve"> EŠIF</w:t>
        </w:r>
      </w:ins>
      <w:r w:rsidR="00194A6F">
        <w:rPr>
          <w:rFonts w:ascii="Times New Roman" w:hAnsi="Times New Roman" w:cs="Times New Roman"/>
        </w:rPr>
        <w:t>;</w:t>
      </w:r>
    </w:p>
    <w:p w14:paraId="28F269A5" w14:textId="477C4917" w:rsidR="00814D10" w:rsidRPr="00DB76C6"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814D10">
        <w:rPr>
          <w:rFonts w:ascii="Times New Roman" w:hAnsi="Times New Roman" w:cs="Times New Roman"/>
        </w:rPr>
        <w:t xml:space="preserve">Metodický pokyn </w:t>
      </w:r>
      <w:del w:id="194" w:author="Autor">
        <w:r w:rsidRPr="002639E5">
          <w:rPr>
            <w:rFonts w:ascii="Times New Roman" w:hAnsi="Times New Roman" w:cs="Times New Roman"/>
          </w:rPr>
          <w:delText>CKO</w:delText>
        </w:r>
      </w:del>
      <w:ins w:id="195" w:author="Autor">
        <w:r w:rsidR="001953EA" w:rsidRPr="00814D10">
          <w:rPr>
            <w:rFonts w:ascii="Times New Roman" w:hAnsi="Times New Roman" w:cs="Times New Roman"/>
          </w:rPr>
          <w:t>ÚV SR</w:t>
        </w:r>
      </w:ins>
      <w:r w:rsidR="001953EA" w:rsidRPr="00814D10">
        <w:rPr>
          <w:rFonts w:ascii="Times New Roman" w:hAnsi="Times New Roman" w:cs="Times New Roman"/>
        </w:rPr>
        <w:t xml:space="preserve"> </w:t>
      </w:r>
      <w:r w:rsidRPr="00814D10">
        <w:rPr>
          <w:rFonts w:ascii="Times New Roman" w:hAnsi="Times New Roman" w:cs="Times New Roman"/>
        </w:rPr>
        <w:t xml:space="preserve">č. 22 </w:t>
      </w:r>
      <w:r w:rsidR="00194A6F" w:rsidRPr="00814D10">
        <w:rPr>
          <w:rFonts w:ascii="Times New Roman" w:hAnsi="Times New Roman" w:cs="Times New Roman"/>
        </w:rPr>
        <w:t>k</w:t>
      </w:r>
      <w:del w:id="196" w:author="Autor">
        <w:r w:rsidRPr="002639E5">
          <w:rPr>
            <w:rFonts w:ascii="Times New Roman" w:hAnsi="Times New Roman" w:cs="Times New Roman"/>
          </w:rPr>
          <w:delText xml:space="preserve"> tvorbe organizačnej štruktúry</w:delText>
        </w:r>
      </w:del>
      <w:ins w:id="197" w:author="Autor">
        <w:r w:rsidR="00194A6F" w:rsidRPr="00814D10">
          <w:rPr>
            <w:rFonts w:ascii="Times New Roman" w:hAnsi="Times New Roman" w:cs="Times New Roman"/>
          </w:rPr>
          <w:t> administratívnym kapacitám európskych štrukturálnych</w:t>
        </w:r>
      </w:ins>
      <w:r w:rsidR="00194A6F" w:rsidRPr="00814D10">
        <w:rPr>
          <w:rFonts w:ascii="Times New Roman" w:hAnsi="Times New Roman" w:cs="Times New Roman"/>
        </w:rPr>
        <w:t xml:space="preserve"> a</w:t>
      </w:r>
      <w:del w:id="198" w:author="Autor">
        <w:r w:rsidRPr="002639E5">
          <w:rPr>
            <w:rFonts w:ascii="Times New Roman" w:hAnsi="Times New Roman" w:cs="Times New Roman"/>
          </w:rPr>
          <w:delText xml:space="preserve"> štandardizovaných pozícií RO/SO</w:delText>
        </w:r>
      </w:del>
      <w:ins w:id="199" w:author="Autor">
        <w:r w:rsidR="00194A6F" w:rsidRPr="00814D10">
          <w:rPr>
            <w:rFonts w:ascii="Times New Roman" w:hAnsi="Times New Roman" w:cs="Times New Roman"/>
          </w:rPr>
          <w:t> investičných fondov subjektov</w:t>
        </w:r>
      </w:ins>
      <w:r w:rsidR="00194A6F" w:rsidRPr="00814D10">
        <w:rPr>
          <w:rFonts w:ascii="Times New Roman" w:hAnsi="Times New Roman" w:cs="Times New Roman"/>
        </w:rPr>
        <w:t xml:space="preserve"> zapojených do </w:t>
      </w:r>
      <w:ins w:id="200" w:author="Autor">
        <w:r w:rsidR="00194A6F" w:rsidRPr="00814D10">
          <w:rPr>
            <w:rFonts w:ascii="Times New Roman" w:hAnsi="Times New Roman" w:cs="Times New Roman"/>
          </w:rPr>
          <w:t xml:space="preserve">riadenia, </w:t>
        </w:r>
      </w:ins>
      <w:r w:rsidR="00194A6F" w:rsidRPr="00814D10">
        <w:rPr>
          <w:rFonts w:ascii="Times New Roman" w:hAnsi="Times New Roman" w:cs="Times New Roman"/>
        </w:rPr>
        <w:t>implementácie</w:t>
      </w:r>
      <w:ins w:id="201" w:author="Autor">
        <w:r w:rsidR="00194A6F" w:rsidRPr="00814D10">
          <w:rPr>
            <w:rFonts w:ascii="Times New Roman" w:hAnsi="Times New Roman" w:cs="Times New Roman"/>
          </w:rPr>
          <w:t>, kontroly a auditu</w:t>
        </w:r>
      </w:ins>
      <w:r w:rsidR="00194A6F" w:rsidRPr="00814D10">
        <w:rPr>
          <w:rFonts w:ascii="Times New Roman" w:hAnsi="Times New Roman" w:cs="Times New Roman"/>
        </w:rPr>
        <w:t xml:space="preserve"> EŠIF v programovom období 2014</w:t>
      </w:r>
      <w:ins w:id="202" w:author="Autor">
        <w:r w:rsidR="00194A6F" w:rsidRPr="00814D10">
          <w:rPr>
            <w:rFonts w:ascii="Times New Roman" w:hAnsi="Times New Roman" w:cs="Times New Roman"/>
          </w:rPr>
          <w:t xml:space="preserve"> </w:t>
        </w:r>
      </w:ins>
      <w:r w:rsidR="00194A6F" w:rsidRPr="00814D10">
        <w:rPr>
          <w:rFonts w:ascii="Times New Roman" w:hAnsi="Times New Roman" w:cs="Times New Roman"/>
        </w:rPr>
        <w:t>– 2020;</w:t>
      </w:r>
    </w:p>
    <w:p w14:paraId="065A0019" w14:textId="77777777" w:rsidR="001B2C58" w:rsidRDefault="001B2C58" w:rsidP="004E643D">
      <w:pPr>
        <w:pStyle w:val="Odsekzoznamu"/>
        <w:numPr>
          <w:ilvl w:val="0"/>
          <w:numId w:val="22"/>
        </w:numPr>
        <w:spacing w:before="0" w:line="240" w:lineRule="auto"/>
        <w:ind w:left="851" w:hanging="425"/>
        <w:contextualSpacing w:val="0"/>
        <w:rPr>
          <w:rFonts w:ascii="Times New Roman" w:hAnsi="Times New Roman" w:cs="Times New Roman"/>
        </w:rPr>
        <w:pPrChange w:id="203" w:author="Autor">
          <w:pPr>
            <w:pStyle w:val="Odsekzoznamu"/>
            <w:numPr>
              <w:numId w:val="22"/>
            </w:numPr>
            <w:spacing w:before="120" w:line="240" w:lineRule="auto"/>
            <w:ind w:left="1077" w:hanging="360"/>
            <w:contextualSpacing w:val="0"/>
          </w:pPr>
        </w:pPrChange>
      </w:pPr>
      <w:r w:rsidRPr="002639E5">
        <w:rPr>
          <w:rFonts w:ascii="Times New Roman" w:hAnsi="Times New Roman" w:cs="Times New Roman"/>
        </w:rPr>
        <w:t>Usmernenie Certifikačného orgánu MF SR č. 2/2014-U k štruktúre manuálov procedúr, štandardizovanej organizačnej štruktúre a štandardizovaným pracovným pozíciám platobnej jednotky pre programové obdobie 2014-2020;</w:t>
      </w:r>
    </w:p>
    <w:p w14:paraId="45C28165" w14:textId="6D51BF45" w:rsidR="001B2C58" w:rsidRPr="002639E5"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Uznesenie vlády SR č. </w:t>
      </w:r>
      <w:del w:id="204" w:author="Autor">
        <w:r w:rsidR="00A051D8">
          <w:rPr>
            <w:rFonts w:ascii="Times New Roman" w:hAnsi="Times New Roman" w:cs="Times New Roman"/>
          </w:rPr>
          <w:delText>396/2007</w:delText>
        </w:r>
      </w:del>
      <w:ins w:id="205" w:author="Autor">
        <w:r w:rsidR="001953EA">
          <w:rPr>
            <w:rFonts w:ascii="Times New Roman" w:hAnsi="Times New Roman" w:cs="Times New Roman"/>
          </w:rPr>
          <w:t>181</w:t>
        </w:r>
        <w:r w:rsidRPr="002639E5">
          <w:rPr>
            <w:rFonts w:ascii="Times New Roman" w:hAnsi="Times New Roman" w:cs="Times New Roman"/>
          </w:rPr>
          <w:t>/201</w:t>
        </w:r>
        <w:r w:rsidR="001953EA">
          <w:rPr>
            <w:rFonts w:ascii="Times New Roman" w:hAnsi="Times New Roman" w:cs="Times New Roman"/>
          </w:rPr>
          <w:t>7</w:t>
        </w:r>
      </w:ins>
      <w:r w:rsidR="001953EA">
        <w:rPr>
          <w:rFonts w:ascii="Times New Roman" w:hAnsi="Times New Roman" w:cs="Times New Roman"/>
        </w:rPr>
        <w:t xml:space="preserve"> k </w:t>
      </w:r>
      <w:del w:id="206" w:author="Autor">
        <w:r w:rsidR="00A051D8">
          <w:rPr>
            <w:rFonts w:ascii="Times New Roman" w:hAnsi="Times New Roman" w:cs="Times New Roman"/>
          </w:rPr>
          <w:delText>analýze</w:delText>
        </w:r>
      </w:del>
      <w:ins w:id="207" w:author="Autor">
        <w:r w:rsidR="001953EA">
          <w:rPr>
            <w:rFonts w:ascii="Times New Roman" w:hAnsi="Times New Roman" w:cs="Times New Roman"/>
          </w:rPr>
          <w:t>Analýze stavu a určeniu počtu</w:t>
        </w:r>
      </w:ins>
      <w:r w:rsidR="001953EA">
        <w:rPr>
          <w:rFonts w:ascii="Times New Roman" w:hAnsi="Times New Roman" w:cs="Times New Roman"/>
        </w:rPr>
        <w:t xml:space="preserve"> administratívnych kapacít pre </w:t>
      </w:r>
      <w:del w:id="208" w:author="Autor">
        <w:r w:rsidR="00A051D8">
          <w:rPr>
            <w:rFonts w:ascii="Times New Roman" w:hAnsi="Times New Roman" w:cs="Times New Roman"/>
          </w:rPr>
          <w:delText>programové obdobie 2007-2013</w:delText>
        </w:r>
      </w:del>
      <w:ins w:id="209" w:author="Autor">
        <w:r w:rsidR="001953EA">
          <w:rPr>
            <w:rFonts w:ascii="Times New Roman" w:hAnsi="Times New Roman" w:cs="Times New Roman"/>
          </w:rPr>
          <w:t>európske štrukturálne a investičné fondy v programovom období 2014 - 2020</w:t>
        </w:r>
      </w:ins>
      <w:r w:rsidRPr="002639E5">
        <w:rPr>
          <w:rFonts w:ascii="Times New Roman" w:hAnsi="Times New Roman" w:cs="Times New Roman"/>
        </w:rPr>
        <w:t>;</w:t>
      </w:r>
    </w:p>
    <w:p w14:paraId="7423B505" w14:textId="77777777" w:rsidR="001B2C58" w:rsidRPr="002639E5" w:rsidRDefault="001B2C58">
      <w:pPr>
        <w:pStyle w:val="Odsekzoznamu"/>
        <w:numPr>
          <w:ilvl w:val="0"/>
          <w:numId w:val="22"/>
        </w:numPr>
        <w:spacing w:before="120" w:line="240" w:lineRule="auto"/>
        <w:ind w:left="851" w:hanging="425"/>
        <w:contextualSpacing w:val="0"/>
        <w:rPr>
          <w:del w:id="210" w:author="Autor"/>
          <w:rFonts w:ascii="Times New Roman" w:hAnsi="Times New Roman" w:cs="Times New Roman"/>
        </w:rPr>
      </w:pPr>
      <w:del w:id="211" w:author="Autor">
        <w:r w:rsidRPr="002639E5">
          <w:rPr>
            <w:rFonts w:ascii="Times New Roman" w:hAnsi="Times New Roman" w:cs="Times New Roman"/>
          </w:rPr>
          <w:delText>Uznesenie vlády SR č. 519/2014, ktorým boli určené subjekty zapojené do implementácie, riadenia kontroly EŠIF a stanovenie navýšenia stavov AK pre implementáciu EŠIF v prechodnom období PO 2014–2020 do 31.12.2016;</w:delText>
        </w:r>
      </w:del>
    </w:p>
    <w:p w14:paraId="18E483DE" w14:textId="77777777" w:rsidR="001B2C58" w:rsidRPr="002639E5" w:rsidRDefault="001B2C58">
      <w:pPr>
        <w:pStyle w:val="Odsekzoznamu"/>
        <w:numPr>
          <w:ilvl w:val="0"/>
          <w:numId w:val="22"/>
        </w:numPr>
        <w:spacing w:before="120" w:line="240" w:lineRule="auto"/>
        <w:ind w:left="851" w:hanging="425"/>
        <w:contextualSpacing w:val="0"/>
        <w:rPr>
          <w:del w:id="212" w:author="Autor"/>
          <w:rFonts w:ascii="Times New Roman" w:hAnsi="Times New Roman" w:cs="Times New Roman"/>
        </w:rPr>
      </w:pPr>
      <w:del w:id="213" w:author="Autor">
        <w:r w:rsidRPr="002639E5">
          <w:rPr>
            <w:rFonts w:ascii="Times New Roman" w:hAnsi="Times New Roman" w:cs="Times New Roman"/>
          </w:rPr>
          <w:delText>Uznesenie vlády SR č. 153/2015, ktorým bolo schválené navýšenie stavov AK pre implementáciu operačných programov cieľa 2 – Európska územná spolupráca 2014-2020, Programu rozvoja vidieka SR 2014–2020 a operačného programu Rybné hospodárstvo 2014–2020;</w:delText>
        </w:r>
      </w:del>
    </w:p>
    <w:p w14:paraId="383AF881" w14:textId="4D3ECD93" w:rsidR="001B2C58" w:rsidRPr="00BA7161" w:rsidRDefault="001B2C58" w:rsidP="00DB76C6">
      <w:pPr>
        <w:pStyle w:val="Odsekzoznamu"/>
        <w:numPr>
          <w:ilvl w:val="0"/>
          <w:numId w:val="22"/>
        </w:numPr>
        <w:spacing w:before="120" w:line="240" w:lineRule="auto"/>
        <w:ind w:left="850" w:hanging="425"/>
        <w:contextualSpacing w:val="0"/>
        <w:rPr>
          <w:rFonts w:ascii="Times New Roman" w:hAnsi="Times New Roman" w:cs="Times New Roman"/>
        </w:rPr>
      </w:pPr>
      <w:r w:rsidRPr="0077053C">
        <w:rPr>
          <w:rFonts w:ascii="Times New Roman" w:hAnsi="Times New Roman" w:cs="Times New Roman"/>
        </w:rPr>
        <w:t>Uznesenie vlády SR č. 548/2015, ktorým bola prijatá Stratégia riadenia ľudských zdrojov v štátnej službe na roky 2015–2020.</w:t>
      </w:r>
    </w:p>
    <w:p w14:paraId="71F1F181" w14:textId="071DFE9A" w:rsidR="0033583B" w:rsidRPr="00D340F2" w:rsidRDefault="00FF0994" w:rsidP="0006073B">
      <w:pPr>
        <w:pStyle w:val="Nadpis2"/>
        <w:numPr>
          <w:ilvl w:val="0"/>
          <w:numId w:val="0"/>
        </w:numPr>
        <w:rPr>
          <w:color w:val="365F91" w:themeColor="accent1" w:themeShade="BF"/>
        </w:rPr>
      </w:pPr>
      <w:bookmarkStart w:id="214" w:name="_Toc507502697"/>
      <w:bookmarkStart w:id="215" w:name="_Toc475612989"/>
      <w:r>
        <w:rPr>
          <w:color w:val="365F91" w:themeColor="accent1" w:themeShade="BF"/>
        </w:rPr>
        <w:t xml:space="preserve">2 </w:t>
      </w:r>
      <w:r w:rsidR="00575CE6" w:rsidRPr="00D340F2">
        <w:rPr>
          <w:color w:val="365F91" w:themeColor="accent1" w:themeShade="BF"/>
        </w:rPr>
        <w:t>Úvod</w:t>
      </w:r>
      <w:bookmarkEnd w:id="4"/>
      <w:bookmarkEnd w:id="214"/>
      <w:bookmarkEnd w:id="215"/>
    </w:p>
    <w:p w14:paraId="67CF8E16" w14:textId="7550B2BD" w:rsidR="00C248D8" w:rsidRDefault="00DE3A78" w:rsidP="00FF0994">
      <w:pPr>
        <w:numPr>
          <w:ilvl w:val="0"/>
          <w:numId w:val="6"/>
        </w:numPr>
        <w:spacing w:before="120" w:line="240" w:lineRule="auto"/>
        <w:ind w:left="426" w:hanging="426"/>
        <w:rPr>
          <w:rFonts w:ascii="Times New Roman" w:eastAsia="Times New Roman" w:hAnsi="Times New Roman" w:cs="Times New Roman"/>
          <w:lang w:eastAsia="sk-SK"/>
        </w:rPr>
      </w:pPr>
      <w:bookmarkStart w:id="216" w:name="_Toc374673612"/>
      <w:bookmarkEnd w:id="0"/>
      <w:r>
        <w:rPr>
          <w:rFonts w:ascii="Times New Roman" w:eastAsia="Times New Roman" w:hAnsi="Times New Roman" w:cs="Times New Roman"/>
          <w:lang w:eastAsia="sk-SK"/>
        </w:rPr>
        <w:t xml:space="preserve">Úrad vlády Slovenskej republiky </w:t>
      </w:r>
      <w:r w:rsidR="001B2C58" w:rsidRPr="002639E5">
        <w:rPr>
          <w:rFonts w:ascii="Times New Roman" w:eastAsia="Times New Roman" w:hAnsi="Times New Roman" w:cs="Times New Roman"/>
          <w:lang w:eastAsia="sk-SK"/>
        </w:rPr>
        <w:t xml:space="preserve">vydáva metodický pokyn za účelom usmernenia subjektov zapojených do riadenia, implementácie, kontroly a auditu európskych štrukturálnych a investičných fondov (ďalej len „EŠIF“) k realizácii Centrálneho plánu vzdelávania </w:t>
      </w:r>
      <w:r w:rsidR="004F4BB1" w:rsidRPr="002639E5">
        <w:rPr>
          <w:rFonts w:ascii="Times New Roman" w:eastAsia="Times New Roman" w:hAnsi="Times New Roman" w:cs="Times New Roman"/>
          <w:lang w:eastAsia="sk-SK"/>
        </w:rPr>
        <w:t>a účasti administratívnych kapacít na vzdelávaní</w:t>
      </w:r>
      <w:r w:rsidR="0036768B">
        <w:rPr>
          <w:rFonts w:ascii="Times New Roman" w:eastAsia="Times New Roman" w:hAnsi="Times New Roman" w:cs="Times New Roman"/>
          <w:lang w:eastAsia="sk-SK"/>
        </w:rPr>
        <w:t>,</w:t>
      </w:r>
      <w:r w:rsidR="004F4BB1" w:rsidRPr="002639E5">
        <w:rPr>
          <w:rFonts w:ascii="Times New Roman" w:eastAsia="Times New Roman" w:hAnsi="Times New Roman" w:cs="Times New Roman"/>
          <w:lang w:eastAsia="sk-SK"/>
        </w:rPr>
        <w:t xml:space="preserve"> organizovanom v rámci Centrálneho plánu vzdelávania (ďalej len „CPV“). </w:t>
      </w:r>
    </w:p>
    <w:p w14:paraId="233C06CC" w14:textId="11A3A9A7" w:rsidR="004F4BB1" w:rsidRPr="00A170E1" w:rsidRDefault="00A170E1" w:rsidP="008263C1">
      <w:pPr>
        <w:numPr>
          <w:ilvl w:val="0"/>
          <w:numId w:val="6"/>
        </w:numPr>
        <w:spacing w:before="120" w:line="240" w:lineRule="auto"/>
        <w:ind w:left="426" w:hanging="426"/>
        <w:rPr>
          <w:rFonts w:ascii="Times New Roman" w:eastAsia="Times New Roman" w:hAnsi="Times New Roman" w:cs="Times New Roman"/>
          <w:lang w:eastAsia="sk-SK"/>
        </w:rPr>
      </w:pPr>
      <w:r w:rsidRPr="00A170E1">
        <w:rPr>
          <w:rFonts w:ascii="Times New Roman" w:eastAsia="Times New Roman" w:hAnsi="Times New Roman" w:cs="Times New Roman"/>
          <w:lang w:eastAsia="sk-SK"/>
        </w:rPr>
        <w:t xml:space="preserve">Centrálny plán vzdelávania administratívnych kapacít EŠIF na programové obdobie 2014 </w:t>
      </w:r>
      <w:r>
        <w:rPr>
          <w:rFonts w:ascii="Times New Roman" w:eastAsia="Times New Roman" w:hAnsi="Times New Roman" w:cs="Times New Roman"/>
          <w:lang w:eastAsia="sk-SK"/>
        </w:rPr>
        <w:t>–</w:t>
      </w:r>
      <w:r w:rsidRPr="00A170E1">
        <w:rPr>
          <w:rFonts w:ascii="Times New Roman" w:eastAsia="Times New Roman" w:hAnsi="Times New Roman" w:cs="Times New Roman"/>
          <w:lang w:eastAsia="sk-SK"/>
        </w:rPr>
        <w:t xml:space="preserve"> 2020</w:t>
      </w:r>
      <w:r w:rsidRPr="004E643D">
        <w:rPr>
          <w:vertAlign w:val="superscript"/>
          <w:rPrChange w:id="217" w:author="Autor">
            <w:rPr>
              <w:rStyle w:val="Odkaznapoznmkupodiarou"/>
              <w:rFonts w:ascii="Times New Roman" w:hAnsi="Times New Roman"/>
            </w:rPr>
          </w:rPrChange>
        </w:rPr>
        <w:footnoteReference w:id="2"/>
      </w:r>
      <w:r>
        <w:rPr>
          <w:rFonts w:ascii="Times New Roman" w:eastAsia="Times New Roman" w:hAnsi="Times New Roman" w:cs="Times New Roman"/>
          <w:lang w:eastAsia="sk-SK"/>
        </w:rPr>
        <w:t xml:space="preserve"> </w:t>
      </w:r>
      <w:r w:rsidR="004F4BB1" w:rsidRPr="00A170E1">
        <w:rPr>
          <w:rFonts w:ascii="Times New Roman" w:eastAsia="Times New Roman" w:hAnsi="Times New Roman" w:cs="Times New Roman"/>
          <w:lang w:eastAsia="sk-SK"/>
        </w:rPr>
        <w:t xml:space="preserve">je základný nástroj pre vzdelávanie administratívnych kapacít </w:t>
      </w:r>
      <w:ins w:id="220" w:author="Autor">
        <w:r w:rsidR="0009742A">
          <w:rPr>
            <w:rFonts w:ascii="Times New Roman" w:eastAsia="Times New Roman" w:hAnsi="Times New Roman" w:cs="Times New Roman"/>
            <w:lang w:eastAsia="sk-SK"/>
          </w:rPr>
          <w:t xml:space="preserve">EŠIF </w:t>
        </w:r>
      </w:ins>
      <w:r w:rsidR="004F4BB1" w:rsidRPr="00A170E1">
        <w:rPr>
          <w:rFonts w:ascii="Times New Roman" w:eastAsia="Times New Roman" w:hAnsi="Times New Roman" w:cs="Times New Roman"/>
          <w:lang w:eastAsia="sk-SK"/>
        </w:rPr>
        <w:t>na národnej úrovni</w:t>
      </w:r>
      <w:r w:rsidR="0036768B">
        <w:rPr>
          <w:rFonts w:ascii="Times New Roman" w:eastAsia="Times New Roman" w:hAnsi="Times New Roman" w:cs="Times New Roman"/>
          <w:lang w:eastAsia="sk-SK"/>
        </w:rPr>
        <w:t>,</w:t>
      </w:r>
      <w:r w:rsidR="004F4BB1" w:rsidRPr="00A170E1">
        <w:rPr>
          <w:rFonts w:ascii="Times New Roman" w:eastAsia="Times New Roman" w:hAnsi="Times New Roman" w:cs="Times New Roman"/>
          <w:lang w:eastAsia="sk-SK"/>
        </w:rPr>
        <w:t xml:space="preserve"> vytvorený v súlade s ustanoveniami uvedenými v Partnerskej dohode Slovenskej republiky na roky 2014-2020</w:t>
      </w:r>
      <w:del w:id="221" w:author="Autor">
        <w:r w:rsidR="004F4BB1" w:rsidRPr="00A170E1">
          <w:rPr>
            <w:rFonts w:ascii="Times New Roman" w:eastAsia="Times New Roman" w:hAnsi="Times New Roman" w:cs="Times New Roman"/>
            <w:lang w:eastAsia="sk-SK"/>
          </w:rPr>
          <w:delText xml:space="preserve">. </w:delText>
        </w:r>
        <w:r w:rsidR="00E176F7" w:rsidRPr="00A170E1">
          <w:rPr>
            <w:rFonts w:ascii="Times New Roman" w:eastAsia="Times New Roman" w:hAnsi="Times New Roman" w:cs="Times New Roman"/>
            <w:lang w:eastAsia="sk-SK"/>
          </w:rPr>
          <w:delText>Tento d</w:delText>
        </w:r>
        <w:r w:rsidR="00422958" w:rsidRPr="00A170E1">
          <w:rPr>
            <w:rFonts w:ascii="Times New Roman" w:eastAsia="Times New Roman" w:hAnsi="Times New Roman" w:cs="Times New Roman"/>
            <w:lang w:eastAsia="sk-SK"/>
          </w:rPr>
          <w:delText>okument</w:delText>
        </w:r>
      </w:del>
      <w:ins w:id="222" w:author="Autor">
        <w:r w:rsidR="002804D4">
          <w:rPr>
            <w:rFonts w:ascii="Times New Roman" w:eastAsia="Times New Roman" w:hAnsi="Times New Roman" w:cs="Times New Roman"/>
            <w:lang w:eastAsia="sk-SK"/>
          </w:rPr>
          <w:t xml:space="preserve">, vychádza z plnenia cieľa </w:t>
        </w:r>
        <w:r w:rsidR="002804D4" w:rsidRPr="002804D4">
          <w:rPr>
            <w:rFonts w:ascii="Times New Roman" w:eastAsia="Times New Roman" w:hAnsi="Times New Roman" w:cs="Times New Roman"/>
            <w:lang w:eastAsia="sk-SK"/>
          </w:rPr>
          <w:t>Operačného programu Technická pomoc, Prioritná os 1, špecifického cieľa 1, bodu C - Zavedenie a realizácia centrálneho plánu vzdelávania, odrážajúceho potreby štandardizovaných pracovných pozícií</w:t>
        </w:r>
        <w:r w:rsidR="004F4BB1" w:rsidRPr="00A170E1">
          <w:rPr>
            <w:rFonts w:ascii="Times New Roman" w:eastAsia="Times New Roman" w:hAnsi="Times New Roman" w:cs="Times New Roman"/>
            <w:lang w:eastAsia="sk-SK"/>
          </w:rPr>
          <w:t xml:space="preserve">. </w:t>
        </w:r>
        <w:r w:rsidR="002D72BF">
          <w:rPr>
            <w:rFonts w:ascii="Times New Roman" w:eastAsia="Times New Roman" w:hAnsi="Times New Roman" w:cs="Times New Roman"/>
            <w:lang w:eastAsia="sk-SK"/>
          </w:rPr>
          <w:t>CPV</w:t>
        </w:r>
      </w:ins>
      <w:r w:rsidR="002D72BF">
        <w:rPr>
          <w:rFonts w:ascii="Times New Roman" w:eastAsia="Times New Roman" w:hAnsi="Times New Roman" w:cs="Times New Roman"/>
          <w:lang w:eastAsia="sk-SK"/>
        </w:rPr>
        <w:t xml:space="preserve"> </w:t>
      </w:r>
      <w:r w:rsidR="00422958" w:rsidRPr="00A170E1">
        <w:rPr>
          <w:rFonts w:ascii="Times New Roman" w:eastAsia="Times New Roman" w:hAnsi="Times New Roman" w:cs="Times New Roman"/>
          <w:lang w:eastAsia="sk-SK"/>
        </w:rPr>
        <w:t>definuje:</w:t>
      </w:r>
    </w:p>
    <w:p w14:paraId="50DD72E9" w14:textId="5C41C15D"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zásady a ciele vzdelávania</w:t>
      </w:r>
      <w:r w:rsidR="00A170E1">
        <w:rPr>
          <w:rFonts w:ascii="Times New Roman" w:hAnsi="Times New Roman" w:cs="Times New Roman"/>
        </w:rPr>
        <w:t>;</w:t>
      </w:r>
    </w:p>
    <w:p w14:paraId="5A8E3454" w14:textId="474B64C9"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inštitúcie zodpovedné za prípravu a</w:t>
      </w:r>
      <w:r w:rsidR="00A170E1">
        <w:rPr>
          <w:rFonts w:ascii="Times New Roman" w:hAnsi="Times New Roman" w:cs="Times New Roman"/>
        </w:rPr>
        <w:t> </w:t>
      </w:r>
      <w:r w:rsidRPr="002639E5">
        <w:rPr>
          <w:rFonts w:ascii="Times New Roman" w:hAnsi="Times New Roman" w:cs="Times New Roman"/>
        </w:rPr>
        <w:t>riadenie</w:t>
      </w:r>
      <w:r w:rsidR="00A170E1">
        <w:rPr>
          <w:rFonts w:ascii="Times New Roman" w:hAnsi="Times New Roman" w:cs="Times New Roman"/>
        </w:rPr>
        <w:t>;</w:t>
      </w:r>
      <w:r w:rsidRPr="002639E5">
        <w:rPr>
          <w:rFonts w:ascii="Times New Roman" w:hAnsi="Times New Roman" w:cs="Times New Roman"/>
        </w:rPr>
        <w:t xml:space="preserve">  </w:t>
      </w:r>
    </w:p>
    <w:p w14:paraId="1C7A52A2" w14:textId="4088527C"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cieľové skupiny</w:t>
      </w:r>
      <w:r w:rsidR="00A170E1">
        <w:rPr>
          <w:rFonts w:ascii="Times New Roman" w:hAnsi="Times New Roman" w:cs="Times New Roman"/>
        </w:rPr>
        <w:t>;</w:t>
      </w:r>
      <w:r w:rsidRPr="002639E5">
        <w:rPr>
          <w:rFonts w:ascii="Times New Roman" w:hAnsi="Times New Roman" w:cs="Times New Roman"/>
        </w:rPr>
        <w:t xml:space="preserve"> </w:t>
      </w:r>
    </w:p>
    <w:p w14:paraId="1BC0DBB5" w14:textId="32664B70"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kompetenčný model</w:t>
      </w:r>
      <w:r w:rsidR="00A170E1">
        <w:rPr>
          <w:rFonts w:ascii="Times New Roman" w:hAnsi="Times New Roman" w:cs="Times New Roman"/>
        </w:rPr>
        <w:t>;</w:t>
      </w:r>
    </w:p>
    <w:p w14:paraId="50B973D6" w14:textId="5764D4C7" w:rsidR="00422958" w:rsidRPr="002639E5" w:rsidRDefault="00422958" w:rsidP="005477D4">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obsah a rozsah vzdelávania pre štandardizované pozície</w:t>
      </w:r>
      <w:r w:rsidR="00A170E1">
        <w:rPr>
          <w:rFonts w:ascii="Times New Roman" w:hAnsi="Times New Roman" w:cs="Times New Roman"/>
        </w:rPr>
        <w:t>;</w:t>
      </w:r>
      <w:r w:rsidRPr="002639E5">
        <w:rPr>
          <w:rFonts w:ascii="Times New Roman" w:hAnsi="Times New Roman" w:cs="Times New Roman"/>
        </w:rPr>
        <w:t xml:space="preserve"> </w:t>
      </w:r>
    </w:p>
    <w:p w14:paraId="759DC4B6" w14:textId="1D252A44" w:rsidR="00422958" w:rsidRPr="002639E5" w:rsidRDefault="00422958">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obsah a rozsah vzdelávania pre neštandardizované pozície</w:t>
      </w:r>
      <w:r w:rsidR="00A170E1">
        <w:rPr>
          <w:rFonts w:ascii="Times New Roman" w:hAnsi="Times New Roman" w:cs="Times New Roman"/>
        </w:rPr>
        <w:t>;</w:t>
      </w:r>
    </w:p>
    <w:p w14:paraId="5B98171C" w14:textId="77777777" w:rsidR="00C248D8" w:rsidRDefault="00422958">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hlavné formy vzdelávania. </w:t>
      </w:r>
    </w:p>
    <w:p w14:paraId="3DFE56AA" w14:textId="4EB02284" w:rsidR="00C248D8" w:rsidRDefault="00E176F7" w:rsidP="00FC3CFE">
      <w:pPr>
        <w:numPr>
          <w:ilvl w:val="0"/>
          <w:numId w:val="6"/>
        </w:numPr>
        <w:spacing w:before="120" w:line="240" w:lineRule="auto"/>
        <w:ind w:left="425" w:hanging="425"/>
        <w:rPr>
          <w:rFonts w:ascii="Times New Roman" w:hAnsi="Times New Roman" w:cs="Times New Roman"/>
        </w:rPr>
      </w:pPr>
      <w:r w:rsidRPr="00C248D8">
        <w:rPr>
          <w:rFonts w:ascii="Times New Roman" w:eastAsia="Times New Roman" w:hAnsi="Times New Roman" w:cs="Times New Roman"/>
          <w:lang w:eastAsia="sk-SK"/>
        </w:rPr>
        <w:t xml:space="preserve">Metodický pokyn k realizácii CPV </w:t>
      </w:r>
      <w:r w:rsidR="00422958" w:rsidRPr="00C248D8">
        <w:rPr>
          <w:rFonts w:ascii="Times New Roman" w:eastAsia="Times New Roman" w:hAnsi="Times New Roman" w:cs="Times New Roman"/>
          <w:lang w:eastAsia="sk-SK"/>
        </w:rPr>
        <w:t xml:space="preserve">stanovuje </w:t>
      </w:r>
      <w:r w:rsidR="00FA123A" w:rsidRPr="00C248D8">
        <w:rPr>
          <w:rFonts w:ascii="Times New Roman" w:eastAsia="Times New Roman" w:hAnsi="Times New Roman" w:cs="Times New Roman"/>
          <w:lang w:eastAsia="sk-SK"/>
        </w:rPr>
        <w:t xml:space="preserve">základné </w:t>
      </w:r>
      <w:r w:rsidR="00422958" w:rsidRPr="00C248D8">
        <w:rPr>
          <w:rFonts w:ascii="Times New Roman" w:eastAsia="Times New Roman" w:hAnsi="Times New Roman" w:cs="Times New Roman"/>
          <w:lang w:eastAsia="sk-SK"/>
        </w:rPr>
        <w:t xml:space="preserve">pravidlá </w:t>
      </w:r>
      <w:r w:rsidR="00FA123A" w:rsidRPr="00C248D8">
        <w:rPr>
          <w:rFonts w:ascii="Times New Roman" w:eastAsia="Times New Roman" w:hAnsi="Times New Roman" w:cs="Times New Roman"/>
          <w:lang w:eastAsia="sk-SK"/>
        </w:rPr>
        <w:t xml:space="preserve">a postupy pre prípravu a realizáciu </w:t>
      </w:r>
      <w:r w:rsidR="00DE24A1">
        <w:rPr>
          <w:rFonts w:ascii="Times New Roman" w:eastAsia="Times New Roman" w:hAnsi="Times New Roman" w:cs="Times New Roman"/>
          <w:lang w:eastAsia="sk-SK"/>
        </w:rPr>
        <w:t xml:space="preserve">vzdelávacích aktivít podľa </w:t>
      </w:r>
      <w:r w:rsidR="0009742A">
        <w:rPr>
          <w:rFonts w:ascii="Times New Roman" w:eastAsia="Times New Roman" w:hAnsi="Times New Roman" w:cs="Times New Roman"/>
          <w:lang w:eastAsia="sk-SK"/>
        </w:rPr>
        <w:t xml:space="preserve">CPV s cieľom prispieť </w:t>
      </w:r>
      <w:del w:id="223" w:author="Autor">
        <w:r w:rsidR="00FA123A" w:rsidRPr="00C248D8">
          <w:rPr>
            <w:rFonts w:ascii="Times New Roman" w:eastAsia="Times New Roman" w:hAnsi="Times New Roman" w:cs="Times New Roman"/>
            <w:lang w:eastAsia="sk-SK"/>
          </w:rPr>
          <w:delText>ku</w:delText>
        </w:r>
      </w:del>
      <w:ins w:id="224" w:author="Autor">
        <w:r w:rsidR="0009742A">
          <w:rPr>
            <w:rFonts w:ascii="Times New Roman" w:eastAsia="Times New Roman" w:hAnsi="Times New Roman" w:cs="Times New Roman"/>
            <w:lang w:eastAsia="sk-SK"/>
          </w:rPr>
          <w:t>k</w:t>
        </w:r>
      </w:ins>
      <w:r w:rsidR="00FA123A" w:rsidRPr="00C248D8">
        <w:rPr>
          <w:rFonts w:ascii="Times New Roman" w:eastAsia="Times New Roman" w:hAnsi="Times New Roman" w:cs="Times New Roman"/>
          <w:lang w:eastAsia="sk-SK"/>
        </w:rPr>
        <w:t xml:space="preserve"> zvýšeniu kvality administratívnych kapacít zapojených do riadenia, implementácie, kontroly a auditu EŠIF</w:t>
      </w:r>
      <w:ins w:id="225" w:author="Autor">
        <w:r w:rsidR="0009742A">
          <w:rPr>
            <w:rFonts w:ascii="Times New Roman" w:eastAsia="Times New Roman" w:hAnsi="Times New Roman" w:cs="Times New Roman"/>
            <w:lang w:eastAsia="sk-SK"/>
          </w:rPr>
          <w:t>,</w:t>
        </w:r>
      </w:ins>
      <w:r w:rsidR="00FA123A" w:rsidRPr="00C248D8">
        <w:rPr>
          <w:rFonts w:ascii="Times New Roman" w:eastAsia="Times New Roman" w:hAnsi="Times New Roman" w:cs="Times New Roman"/>
          <w:lang w:eastAsia="sk-SK"/>
        </w:rPr>
        <w:t xml:space="preserve"> ako jedného z predpokladov efektívneho využívania zdrojov politiky súdržnosti EÚ </w:t>
      </w:r>
      <w:r w:rsidR="0034135F" w:rsidRPr="00C248D8">
        <w:rPr>
          <w:rFonts w:ascii="Times New Roman" w:eastAsia="Times New Roman" w:hAnsi="Times New Roman" w:cs="Times New Roman"/>
          <w:lang w:eastAsia="sk-SK"/>
        </w:rPr>
        <w:t xml:space="preserve">v </w:t>
      </w:r>
      <w:r w:rsidR="00FA123A" w:rsidRPr="00C248D8">
        <w:rPr>
          <w:rFonts w:ascii="Times New Roman" w:eastAsia="Times New Roman" w:hAnsi="Times New Roman" w:cs="Times New Roman"/>
          <w:lang w:eastAsia="sk-SK"/>
        </w:rPr>
        <w:t>programov</w:t>
      </w:r>
      <w:r w:rsidR="0034135F" w:rsidRPr="00C248D8">
        <w:rPr>
          <w:rFonts w:ascii="Times New Roman" w:eastAsia="Times New Roman" w:hAnsi="Times New Roman" w:cs="Times New Roman"/>
          <w:lang w:eastAsia="sk-SK"/>
        </w:rPr>
        <w:t>om</w:t>
      </w:r>
      <w:r w:rsidR="00FA123A" w:rsidRPr="00C248D8">
        <w:rPr>
          <w:rFonts w:ascii="Times New Roman" w:eastAsia="Times New Roman" w:hAnsi="Times New Roman" w:cs="Times New Roman"/>
          <w:lang w:eastAsia="sk-SK"/>
        </w:rPr>
        <w:t xml:space="preserve"> obdob</w:t>
      </w:r>
      <w:r w:rsidR="0034135F" w:rsidRPr="00C248D8">
        <w:rPr>
          <w:rFonts w:ascii="Times New Roman" w:eastAsia="Times New Roman" w:hAnsi="Times New Roman" w:cs="Times New Roman"/>
          <w:lang w:eastAsia="sk-SK"/>
        </w:rPr>
        <w:t>í</w:t>
      </w:r>
      <w:r w:rsidR="00FA123A" w:rsidRPr="00C248D8">
        <w:rPr>
          <w:rFonts w:ascii="Times New Roman" w:eastAsia="Times New Roman" w:hAnsi="Times New Roman" w:cs="Times New Roman"/>
          <w:lang w:eastAsia="sk-SK"/>
        </w:rPr>
        <w:t xml:space="preserve"> 2014-2020.</w:t>
      </w:r>
    </w:p>
    <w:p w14:paraId="367102B1" w14:textId="68ACD3D3" w:rsidR="00AA12C6" w:rsidRPr="00D340F2" w:rsidRDefault="00FF0994" w:rsidP="0006073B">
      <w:pPr>
        <w:pStyle w:val="Nadpis2"/>
        <w:numPr>
          <w:ilvl w:val="0"/>
          <w:numId w:val="0"/>
        </w:numPr>
        <w:rPr>
          <w:color w:val="365F91" w:themeColor="accent1" w:themeShade="BF"/>
        </w:rPr>
      </w:pPr>
      <w:bookmarkStart w:id="226" w:name="_Toc507502698"/>
      <w:bookmarkStart w:id="227" w:name="_Toc432596120"/>
      <w:bookmarkStart w:id="228" w:name="_Toc475612990"/>
      <w:r>
        <w:rPr>
          <w:color w:val="365F91" w:themeColor="accent1" w:themeShade="BF"/>
        </w:rPr>
        <w:t xml:space="preserve">3 </w:t>
      </w:r>
      <w:r w:rsidR="0034135F" w:rsidRPr="00D340F2">
        <w:rPr>
          <w:color w:val="365F91" w:themeColor="accent1" w:themeShade="BF"/>
        </w:rPr>
        <w:t>Podmienky účasti na vzdelávaní</w:t>
      </w:r>
      <w:bookmarkEnd w:id="226"/>
      <w:bookmarkEnd w:id="228"/>
      <w:r w:rsidR="0034135F" w:rsidRPr="00D340F2">
        <w:rPr>
          <w:color w:val="365F91" w:themeColor="accent1" w:themeShade="BF"/>
        </w:rPr>
        <w:t xml:space="preserve"> </w:t>
      </w:r>
    </w:p>
    <w:p w14:paraId="51DFB2B4" w14:textId="5628FA4B" w:rsidR="00C248D8" w:rsidRDefault="00E176F7" w:rsidP="00841165">
      <w:pPr>
        <w:numPr>
          <w:ilvl w:val="0"/>
          <w:numId w:val="10"/>
        </w:numPr>
        <w:spacing w:before="120" w:line="240" w:lineRule="auto"/>
        <w:ind w:left="426" w:hanging="426"/>
        <w:rPr>
          <w:rFonts w:ascii="Times New Roman" w:eastAsia="Times New Roman" w:hAnsi="Times New Roman" w:cs="Times New Roman"/>
          <w:lang w:eastAsia="sk-SK"/>
        </w:rPr>
      </w:pPr>
      <w:r w:rsidRPr="00863DE0">
        <w:rPr>
          <w:rFonts w:ascii="Times New Roman" w:eastAsia="Times New Roman" w:hAnsi="Times New Roman" w:cs="Times New Roman"/>
          <w:lang w:eastAsia="sk-SK"/>
        </w:rPr>
        <w:t xml:space="preserve">Centrálny plán vzdelávania je určený všetkým </w:t>
      </w:r>
      <w:r w:rsidR="008A019C" w:rsidRPr="00863DE0">
        <w:rPr>
          <w:rFonts w:ascii="Times New Roman" w:eastAsia="Times New Roman" w:hAnsi="Times New Roman" w:cs="Times New Roman"/>
          <w:lang w:eastAsia="sk-SK"/>
        </w:rPr>
        <w:t>subjektom</w:t>
      </w:r>
      <w:r w:rsidRPr="00863DE0">
        <w:rPr>
          <w:rFonts w:ascii="Times New Roman" w:eastAsia="Times New Roman" w:hAnsi="Times New Roman" w:cs="Times New Roman"/>
          <w:lang w:eastAsia="sk-SK"/>
        </w:rPr>
        <w:t xml:space="preserve"> zapojeným do riadenia, implementácie, kontroly a auditu EŠIF v Slovenskej republike </w:t>
      </w:r>
      <w:r w:rsidR="0013304F">
        <w:rPr>
          <w:rFonts w:ascii="Times New Roman" w:eastAsia="Times New Roman" w:hAnsi="Times New Roman" w:cs="Times New Roman"/>
          <w:lang w:eastAsia="sk-SK"/>
        </w:rPr>
        <w:t>na</w:t>
      </w:r>
      <w:r w:rsidRPr="00863DE0">
        <w:rPr>
          <w:rFonts w:ascii="Times New Roman" w:eastAsia="Times New Roman" w:hAnsi="Times New Roman" w:cs="Times New Roman"/>
          <w:lang w:eastAsia="sk-SK"/>
        </w:rPr>
        <w:t> programov</w:t>
      </w:r>
      <w:r w:rsidR="0013304F">
        <w:rPr>
          <w:rFonts w:ascii="Times New Roman" w:eastAsia="Times New Roman" w:hAnsi="Times New Roman" w:cs="Times New Roman"/>
          <w:lang w:eastAsia="sk-SK"/>
        </w:rPr>
        <w:t>é</w:t>
      </w:r>
      <w:r w:rsidRPr="00863DE0">
        <w:rPr>
          <w:rFonts w:ascii="Times New Roman" w:eastAsia="Times New Roman" w:hAnsi="Times New Roman" w:cs="Times New Roman"/>
          <w:lang w:eastAsia="sk-SK"/>
        </w:rPr>
        <w:t xml:space="preserve"> obdob</w:t>
      </w:r>
      <w:r w:rsidR="0013304F">
        <w:rPr>
          <w:rFonts w:ascii="Times New Roman" w:eastAsia="Times New Roman" w:hAnsi="Times New Roman" w:cs="Times New Roman"/>
          <w:lang w:eastAsia="sk-SK"/>
        </w:rPr>
        <w:t>ie</w:t>
      </w:r>
      <w:r w:rsidRPr="00863DE0">
        <w:rPr>
          <w:rFonts w:ascii="Times New Roman" w:eastAsia="Times New Roman" w:hAnsi="Times New Roman" w:cs="Times New Roman"/>
          <w:lang w:eastAsia="sk-SK"/>
        </w:rPr>
        <w:t xml:space="preserve"> 2014-2020</w:t>
      </w:r>
      <w:r w:rsidR="00C577DB">
        <w:rPr>
          <w:rFonts w:ascii="Times New Roman" w:eastAsia="Times New Roman" w:hAnsi="Times New Roman" w:cs="Times New Roman"/>
          <w:lang w:eastAsia="sk-SK"/>
        </w:rPr>
        <w:t xml:space="preserve"> v zmysle Systé</w:t>
      </w:r>
      <w:r w:rsidR="003E3D76">
        <w:rPr>
          <w:rFonts w:ascii="Times New Roman" w:eastAsia="Times New Roman" w:hAnsi="Times New Roman" w:cs="Times New Roman"/>
          <w:lang w:eastAsia="sk-SK"/>
        </w:rPr>
        <w:t>mu riadenia EŠIF na programové</w:t>
      </w:r>
      <w:del w:id="229" w:author="Autor">
        <w:r w:rsidR="00C577DB">
          <w:rPr>
            <w:rFonts w:ascii="Times New Roman" w:eastAsia="Times New Roman" w:hAnsi="Times New Roman" w:cs="Times New Roman"/>
            <w:lang w:eastAsia="sk-SK"/>
          </w:rPr>
          <w:delText>ho</w:delText>
        </w:r>
      </w:del>
      <w:r w:rsidR="00C577DB">
        <w:rPr>
          <w:rFonts w:ascii="Times New Roman" w:eastAsia="Times New Roman" w:hAnsi="Times New Roman" w:cs="Times New Roman"/>
          <w:lang w:eastAsia="sk-SK"/>
        </w:rPr>
        <w:t xml:space="preserve"> obdobie 2014-2020 a Systému finančného riadenia </w:t>
      </w:r>
      <w:r w:rsidR="00C577DB" w:rsidRPr="002639E5">
        <w:rPr>
          <w:rFonts w:ascii="Times New Roman" w:hAnsi="Times New Roman" w:cs="Times New Roman"/>
        </w:rPr>
        <w:t>štrukturálnych fondov, Kohézneho fondu a Európskeho námorného a rybárskeho fondu na programové obdobie 2014-2020</w:t>
      </w:r>
      <w:r w:rsidR="00702E9A">
        <w:rPr>
          <w:rStyle w:val="Odkaznapoznmkupodiarou"/>
          <w:rFonts w:ascii="Times New Roman" w:hAnsi="Times New Roman" w:cs="Times New Roman"/>
        </w:rPr>
        <w:footnoteReference w:id="3"/>
      </w:r>
      <w:r w:rsidR="00C577DB">
        <w:rPr>
          <w:rFonts w:ascii="Times New Roman" w:hAnsi="Times New Roman" w:cs="Times New Roman"/>
        </w:rPr>
        <w:t xml:space="preserve">. </w:t>
      </w:r>
    </w:p>
    <w:p w14:paraId="2295189F" w14:textId="68E9D859" w:rsidR="006C4579" w:rsidRPr="00AA7D12" w:rsidRDefault="00EF4998" w:rsidP="008263C1">
      <w:pPr>
        <w:numPr>
          <w:ilvl w:val="0"/>
          <w:numId w:val="10"/>
        </w:numPr>
        <w:spacing w:before="120" w:line="240" w:lineRule="auto"/>
        <w:ind w:left="426" w:hanging="426"/>
        <w:rPr>
          <w:rFonts w:ascii="Times New Roman" w:eastAsia="Times New Roman" w:hAnsi="Times New Roman" w:cs="Times New Roman"/>
          <w:lang w:eastAsia="sk-SK"/>
        </w:rPr>
      </w:pPr>
      <w:r w:rsidRPr="008263C1">
        <w:rPr>
          <w:rFonts w:ascii="Times New Roman" w:eastAsia="Times New Roman" w:hAnsi="Times New Roman" w:cs="Times New Roman"/>
          <w:lang w:eastAsia="sk-SK"/>
        </w:rPr>
        <w:t xml:space="preserve">Vzdelávanie organizované </w:t>
      </w:r>
      <w:r w:rsidR="00DA5376" w:rsidRPr="008263C1">
        <w:rPr>
          <w:rFonts w:ascii="Times New Roman" w:eastAsia="Times New Roman" w:hAnsi="Times New Roman" w:cs="Times New Roman"/>
          <w:lang w:eastAsia="sk-SK"/>
        </w:rPr>
        <w:t>podľa</w:t>
      </w:r>
      <w:r w:rsidRPr="008263C1">
        <w:rPr>
          <w:rFonts w:ascii="Times New Roman" w:eastAsia="Times New Roman" w:hAnsi="Times New Roman" w:cs="Times New Roman"/>
          <w:lang w:eastAsia="sk-SK"/>
        </w:rPr>
        <w:t xml:space="preserve"> CPV je povinné pre administratívne kapacity</w:t>
      </w:r>
      <w:r w:rsidR="00DA5376" w:rsidRPr="008263C1">
        <w:rPr>
          <w:rFonts w:ascii="Times New Roman" w:eastAsia="Times New Roman" w:hAnsi="Times New Roman" w:cs="Times New Roman"/>
          <w:lang w:eastAsia="sk-SK"/>
        </w:rPr>
        <w:t xml:space="preserve"> subjektov definovaných v </w:t>
      </w:r>
      <w:r w:rsidR="00A81918" w:rsidRPr="008263C1">
        <w:rPr>
          <w:rFonts w:ascii="Times New Roman" w:eastAsia="Times New Roman" w:hAnsi="Times New Roman" w:cs="Times New Roman"/>
          <w:lang w:eastAsia="sk-SK"/>
        </w:rPr>
        <w:t xml:space="preserve">bode </w:t>
      </w:r>
      <w:r w:rsidR="00DA5376" w:rsidRPr="008263C1">
        <w:rPr>
          <w:rFonts w:ascii="Times New Roman" w:eastAsia="Times New Roman" w:hAnsi="Times New Roman" w:cs="Times New Roman"/>
          <w:lang w:eastAsia="sk-SK"/>
        </w:rPr>
        <w:t>1</w:t>
      </w:r>
      <w:r w:rsidR="009D29B5" w:rsidRPr="008263C1">
        <w:rPr>
          <w:rFonts w:ascii="Times New Roman" w:eastAsia="Times New Roman" w:hAnsi="Times New Roman" w:cs="Times New Roman"/>
          <w:lang w:eastAsia="sk-SK"/>
        </w:rPr>
        <w:t xml:space="preserve"> tejto kapitoly metodického pokynu</w:t>
      </w:r>
      <w:r w:rsidR="00DA5376" w:rsidRPr="008263C1">
        <w:rPr>
          <w:rFonts w:ascii="Times New Roman" w:eastAsia="Times New Roman" w:hAnsi="Times New Roman" w:cs="Times New Roman"/>
          <w:lang w:eastAsia="sk-SK"/>
        </w:rPr>
        <w:t xml:space="preserve">. Administratívne kapacity </w:t>
      </w:r>
      <w:ins w:id="230" w:author="Autor">
        <w:r w:rsidR="00C03055" w:rsidRPr="008263C1">
          <w:rPr>
            <w:rFonts w:ascii="Times New Roman" w:eastAsia="Times New Roman" w:hAnsi="Times New Roman" w:cs="Times New Roman"/>
            <w:lang w:eastAsia="sk-SK"/>
          </w:rPr>
          <w:t xml:space="preserve">EŠIF </w:t>
        </w:r>
      </w:ins>
      <w:r w:rsidR="00DA5376" w:rsidRPr="008263C1">
        <w:rPr>
          <w:rFonts w:ascii="Times New Roman" w:eastAsia="Times New Roman" w:hAnsi="Times New Roman" w:cs="Times New Roman"/>
          <w:lang w:eastAsia="sk-SK"/>
        </w:rPr>
        <w:t xml:space="preserve">sú definované ako špecifické pracovné miesta </w:t>
      </w:r>
      <w:del w:id="231" w:author="Autor">
        <w:r w:rsidR="00DA5376" w:rsidRPr="00DA5376">
          <w:rPr>
            <w:rFonts w:ascii="Times New Roman" w:hAnsi="Times New Roman" w:cs="Times New Roman"/>
          </w:rPr>
          <w:delText>v rámci</w:delText>
        </w:r>
      </w:del>
      <w:ins w:id="232" w:author="Autor">
        <w:r w:rsidR="00DA5376" w:rsidRPr="008263C1">
          <w:rPr>
            <w:rFonts w:ascii="Times New Roman" w:eastAsia="Times New Roman" w:hAnsi="Times New Roman" w:cs="Times New Roman"/>
            <w:lang w:eastAsia="sk-SK"/>
          </w:rPr>
          <w:t>v</w:t>
        </w:r>
        <w:r w:rsidR="00CE7123" w:rsidRPr="008263C1">
          <w:rPr>
            <w:rFonts w:ascii="Times New Roman" w:eastAsia="Times New Roman" w:hAnsi="Times New Roman" w:cs="Times New Roman"/>
            <w:lang w:eastAsia="sk-SK"/>
          </w:rPr>
          <w:t>o</w:t>
        </w:r>
      </w:ins>
      <w:r w:rsidR="00DA5376" w:rsidRPr="008263C1">
        <w:rPr>
          <w:rFonts w:ascii="Times New Roman" w:eastAsia="Times New Roman" w:hAnsi="Times New Roman" w:cs="Times New Roman"/>
          <w:lang w:eastAsia="sk-SK"/>
        </w:rPr>
        <w:t xml:space="preserve"> verejnej </w:t>
      </w:r>
      <w:del w:id="233" w:author="Autor">
        <w:r w:rsidR="00DA5376" w:rsidRPr="00DA5376">
          <w:rPr>
            <w:rFonts w:ascii="Times New Roman" w:hAnsi="Times New Roman" w:cs="Times New Roman"/>
          </w:rPr>
          <w:delText>správy (štátnej správy</w:delText>
        </w:r>
      </w:del>
      <w:ins w:id="234" w:author="Autor">
        <w:r w:rsidR="00DA5376" w:rsidRPr="008263C1">
          <w:rPr>
            <w:rFonts w:ascii="Times New Roman" w:eastAsia="Times New Roman" w:hAnsi="Times New Roman" w:cs="Times New Roman"/>
            <w:lang w:eastAsia="sk-SK"/>
          </w:rPr>
          <w:t>správ</w:t>
        </w:r>
        <w:r w:rsidR="00CE7123" w:rsidRPr="008263C1">
          <w:rPr>
            <w:rFonts w:ascii="Times New Roman" w:eastAsia="Times New Roman" w:hAnsi="Times New Roman" w:cs="Times New Roman"/>
            <w:lang w:eastAsia="sk-SK"/>
          </w:rPr>
          <w:t>e</w:t>
        </w:r>
        <w:r w:rsidR="00DA5376" w:rsidRPr="008263C1">
          <w:rPr>
            <w:rFonts w:ascii="Times New Roman" w:eastAsia="Times New Roman" w:hAnsi="Times New Roman" w:cs="Times New Roman"/>
            <w:lang w:eastAsia="sk-SK"/>
          </w:rPr>
          <w:t xml:space="preserve"> (</w:t>
        </w:r>
        <w:r w:rsidR="00194A6F">
          <w:rPr>
            <w:rFonts w:ascii="Times New Roman" w:eastAsia="Times New Roman" w:hAnsi="Times New Roman" w:cs="Times New Roman"/>
            <w:lang w:eastAsia="sk-SK"/>
          </w:rPr>
          <w:t>ústrednej</w:t>
        </w:r>
        <w:r w:rsidR="00DA5376" w:rsidRPr="008263C1">
          <w:rPr>
            <w:rFonts w:ascii="Times New Roman" w:eastAsia="Times New Roman" w:hAnsi="Times New Roman" w:cs="Times New Roman"/>
            <w:lang w:eastAsia="sk-SK"/>
          </w:rPr>
          <w:t xml:space="preserve"> správ</w:t>
        </w:r>
        <w:r w:rsidR="00CE7123" w:rsidRPr="008263C1">
          <w:rPr>
            <w:rFonts w:ascii="Times New Roman" w:eastAsia="Times New Roman" w:hAnsi="Times New Roman" w:cs="Times New Roman"/>
            <w:lang w:eastAsia="sk-SK"/>
          </w:rPr>
          <w:t>e</w:t>
        </w:r>
      </w:ins>
      <w:r w:rsidR="00DA5376" w:rsidRPr="008263C1">
        <w:rPr>
          <w:rFonts w:ascii="Times New Roman" w:eastAsia="Times New Roman" w:hAnsi="Times New Roman" w:cs="Times New Roman"/>
          <w:lang w:eastAsia="sk-SK"/>
        </w:rPr>
        <w:t xml:space="preserve"> a územnej samospráv</w:t>
      </w:r>
      <w:del w:id="235" w:author="Autor">
        <w:r w:rsidR="00DA5376" w:rsidRPr="00DA5376">
          <w:rPr>
            <w:rFonts w:ascii="Times New Roman" w:hAnsi="Times New Roman" w:cs="Times New Roman"/>
          </w:rPr>
          <w:delText>y</w:delText>
        </w:r>
      </w:del>
      <w:ins w:id="236" w:author="Autor">
        <w:r w:rsidR="00CE7123" w:rsidRPr="008263C1">
          <w:rPr>
            <w:rFonts w:ascii="Times New Roman" w:eastAsia="Times New Roman" w:hAnsi="Times New Roman" w:cs="Times New Roman"/>
            <w:lang w:eastAsia="sk-SK"/>
          </w:rPr>
          <w:t>e</w:t>
        </w:r>
      </w:ins>
      <w:r w:rsidR="00DA5376" w:rsidRPr="008263C1">
        <w:rPr>
          <w:rFonts w:ascii="Times New Roman" w:eastAsia="Times New Roman" w:hAnsi="Times New Roman" w:cs="Times New Roman"/>
          <w:lang w:eastAsia="sk-SK"/>
        </w:rPr>
        <w:t xml:space="preserve">) </w:t>
      </w:r>
      <w:r w:rsidR="00955A06" w:rsidRPr="008263C1">
        <w:rPr>
          <w:rFonts w:ascii="Times New Roman" w:eastAsia="Times New Roman" w:hAnsi="Times New Roman" w:cs="Times New Roman"/>
          <w:lang w:eastAsia="sk-SK"/>
        </w:rPr>
        <w:t>slúžiace</w:t>
      </w:r>
      <w:r w:rsidR="00625CA0" w:rsidRPr="008263C1">
        <w:rPr>
          <w:rFonts w:ascii="Times New Roman" w:eastAsia="Times New Roman" w:hAnsi="Times New Roman" w:cs="Times New Roman"/>
          <w:lang w:eastAsia="sk-SK"/>
        </w:rPr>
        <w:t xml:space="preserve"> </w:t>
      </w:r>
      <w:del w:id="237" w:author="Autor">
        <w:r w:rsidR="00DA5376" w:rsidRPr="00DA5376">
          <w:rPr>
            <w:rFonts w:ascii="Times New Roman" w:hAnsi="Times New Roman" w:cs="Times New Roman"/>
          </w:rPr>
          <w:delText xml:space="preserve">primárne </w:delText>
        </w:r>
      </w:del>
      <w:r w:rsidR="00955A06" w:rsidRPr="008263C1">
        <w:rPr>
          <w:rFonts w:ascii="Times New Roman" w:eastAsia="Times New Roman" w:hAnsi="Times New Roman" w:cs="Times New Roman"/>
          <w:lang w:eastAsia="sk-SK"/>
        </w:rPr>
        <w:t>pre</w:t>
      </w:r>
      <w:r w:rsidR="00625CA0" w:rsidRPr="008263C1">
        <w:rPr>
          <w:rFonts w:ascii="Times New Roman" w:eastAsia="Times New Roman" w:hAnsi="Times New Roman" w:cs="Times New Roman"/>
          <w:lang w:eastAsia="sk-SK"/>
        </w:rPr>
        <w:t xml:space="preserve"> výkon činností </w:t>
      </w:r>
      <w:r w:rsidR="00DA5376" w:rsidRPr="008263C1">
        <w:rPr>
          <w:rFonts w:ascii="Times New Roman" w:eastAsia="Times New Roman" w:hAnsi="Times New Roman" w:cs="Times New Roman"/>
          <w:lang w:eastAsia="sk-SK"/>
        </w:rPr>
        <w:t>na zabezpečenie riadenia, implementácie, kontroly a auditu EŠIF v </w:t>
      </w:r>
      <w:del w:id="238" w:author="Autor">
        <w:r w:rsidR="00DA5376" w:rsidRPr="00DA5376">
          <w:rPr>
            <w:rFonts w:ascii="Times New Roman" w:hAnsi="Times New Roman" w:cs="Times New Roman"/>
          </w:rPr>
          <w:delText xml:space="preserve">Slovenskej republike </w:delText>
        </w:r>
        <w:r w:rsidR="00DA5376">
          <w:rPr>
            <w:rFonts w:ascii="Times New Roman" w:hAnsi="Times New Roman" w:cs="Times New Roman"/>
          </w:rPr>
          <w:delText>v </w:delText>
        </w:r>
      </w:del>
      <w:r w:rsidR="00DA5376" w:rsidRPr="008263C1">
        <w:rPr>
          <w:rFonts w:ascii="Times New Roman" w:eastAsia="Times New Roman" w:hAnsi="Times New Roman" w:cs="Times New Roman"/>
          <w:lang w:eastAsia="sk-SK"/>
        </w:rPr>
        <w:t>programovom období 2014-2020</w:t>
      </w:r>
      <w:del w:id="239" w:author="Autor">
        <w:r w:rsidR="00DA5376">
          <w:rPr>
            <w:rFonts w:ascii="Times New Roman" w:hAnsi="Times New Roman" w:cs="Times New Roman"/>
          </w:rPr>
          <w:delText xml:space="preserve"> </w:delText>
        </w:r>
        <w:r w:rsidR="00DA5376" w:rsidRPr="00DA5376">
          <w:rPr>
            <w:rFonts w:ascii="Times New Roman" w:hAnsi="Times New Roman" w:cs="Times New Roman"/>
          </w:rPr>
          <w:delText>oprávnen</w:delText>
        </w:r>
        <w:r w:rsidR="006C4579">
          <w:rPr>
            <w:rFonts w:ascii="Times New Roman" w:hAnsi="Times New Roman" w:cs="Times New Roman"/>
          </w:rPr>
          <w:delText>é</w:delText>
        </w:r>
      </w:del>
      <w:ins w:id="240" w:author="Autor">
        <w:r w:rsidR="005B5786" w:rsidRPr="008263C1">
          <w:rPr>
            <w:rFonts w:ascii="Times New Roman" w:eastAsia="Times New Roman" w:hAnsi="Times New Roman" w:cs="Times New Roman"/>
            <w:lang w:eastAsia="sk-SK"/>
          </w:rPr>
          <w:t>.</w:t>
        </w:r>
        <w:r w:rsidR="009341D2">
          <w:rPr>
            <w:rFonts w:ascii="Times New Roman" w:eastAsia="Times New Roman" w:hAnsi="Times New Roman" w:cs="Times New Roman"/>
            <w:lang w:eastAsia="sk-SK"/>
          </w:rPr>
          <w:t xml:space="preserve"> Osobné výdavky</w:t>
        </w:r>
        <w:r w:rsidR="009341D2">
          <w:rPr>
            <w:rStyle w:val="Odkaznapoznmkupodiarou"/>
            <w:rFonts w:ascii="Times New Roman" w:eastAsia="Times New Roman" w:hAnsi="Times New Roman" w:cs="Times New Roman"/>
            <w:lang w:eastAsia="sk-SK"/>
          </w:rPr>
          <w:footnoteReference w:id="4"/>
        </w:r>
        <w:r w:rsidR="00955A06" w:rsidRPr="008263C1">
          <w:rPr>
            <w:rFonts w:ascii="Times New Roman" w:eastAsia="Times New Roman" w:hAnsi="Times New Roman" w:cs="Times New Roman"/>
            <w:lang w:eastAsia="sk-SK"/>
          </w:rPr>
          <w:t xml:space="preserve"> zamestnanca  vykonávajúceho činnosti súvisiace s riadením, implementáciou, kontrolou a auditom EŠIF v rámci pracovného miesta AK EŠIF sú oprávnenými</w:t>
        </w:r>
      </w:ins>
      <w:r w:rsidR="00955A06" w:rsidRPr="008263C1">
        <w:rPr>
          <w:rFonts w:ascii="Times New Roman" w:eastAsia="Times New Roman" w:hAnsi="Times New Roman" w:cs="Times New Roman"/>
          <w:lang w:eastAsia="sk-SK"/>
        </w:rPr>
        <w:t xml:space="preserve"> na </w:t>
      </w:r>
      <w:ins w:id="243" w:author="Autor">
        <w:r w:rsidR="00955A06" w:rsidRPr="008263C1">
          <w:rPr>
            <w:rFonts w:ascii="Times New Roman" w:eastAsia="Times New Roman" w:hAnsi="Times New Roman" w:cs="Times New Roman"/>
            <w:lang w:eastAsia="sk-SK"/>
          </w:rPr>
          <w:t xml:space="preserve">čiastočné alebo úplné </w:t>
        </w:r>
      </w:ins>
      <w:r w:rsidR="00955A06" w:rsidRPr="008263C1">
        <w:rPr>
          <w:rFonts w:ascii="Times New Roman" w:eastAsia="Times New Roman" w:hAnsi="Times New Roman" w:cs="Times New Roman"/>
          <w:lang w:eastAsia="sk-SK"/>
        </w:rPr>
        <w:t xml:space="preserve">financovanie </w:t>
      </w:r>
      <w:del w:id="244" w:author="Autor">
        <w:r w:rsidR="006C4579">
          <w:rPr>
            <w:rFonts w:ascii="Times New Roman" w:hAnsi="Times New Roman" w:cs="Times New Roman"/>
          </w:rPr>
          <w:delText xml:space="preserve">osobných nákladov </w:delText>
        </w:r>
      </w:del>
      <w:r w:rsidR="00955A06" w:rsidRPr="008263C1">
        <w:rPr>
          <w:rFonts w:ascii="Times New Roman" w:eastAsia="Times New Roman" w:hAnsi="Times New Roman" w:cs="Times New Roman"/>
          <w:lang w:eastAsia="sk-SK"/>
        </w:rPr>
        <w:t>z</w:t>
      </w:r>
      <w:del w:id="245" w:author="Autor">
        <w:r w:rsidR="00DA5376" w:rsidRPr="00DA5376">
          <w:rPr>
            <w:rFonts w:ascii="Times New Roman" w:hAnsi="Times New Roman" w:cs="Times New Roman"/>
          </w:rPr>
          <w:delText> </w:delText>
        </w:r>
      </w:del>
      <w:ins w:id="246" w:author="Autor">
        <w:r w:rsidR="00955A06" w:rsidRPr="008263C1">
          <w:rPr>
            <w:rFonts w:ascii="Times New Roman" w:eastAsia="Times New Roman" w:hAnsi="Times New Roman" w:cs="Times New Roman"/>
            <w:lang w:eastAsia="sk-SK"/>
          </w:rPr>
          <w:t xml:space="preserve"> </w:t>
        </w:r>
      </w:ins>
      <w:r w:rsidR="00955A06" w:rsidRPr="008263C1">
        <w:rPr>
          <w:rFonts w:ascii="Times New Roman" w:eastAsia="Times New Roman" w:hAnsi="Times New Roman" w:cs="Times New Roman"/>
          <w:lang w:eastAsia="sk-SK"/>
        </w:rPr>
        <w:t>prostriedkov technickej pomoci</w:t>
      </w:r>
      <w:del w:id="247" w:author="Autor">
        <w:r w:rsidR="00DA5376" w:rsidRPr="00DA5376">
          <w:rPr>
            <w:rFonts w:ascii="Times New Roman" w:hAnsi="Times New Roman" w:cs="Times New Roman"/>
          </w:rPr>
          <w:delText>.</w:delText>
        </w:r>
        <w:r w:rsidR="00DA5376">
          <w:rPr>
            <w:rFonts w:ascii="Times New Roman" w:hAnsi="Times New Roman" w:cs="Times New Roman"/>
          </w:rPr>
          <w:delText xml:space="preserve"> </w:delText>
        </w:r>
      </w:del>
      <w:ins w:id="248" w:author="Autor">
        <w:r w:rsidR="00955A06" w:rsidRPr="008263C1">
          <w:rPr>
            <w:rFonts w:ascii="Times New Roman" w:eastAsia="Times New Roman" w:hAnsi="Times New Roman" w:cs="Times New Roman"/>
            <w:lang w:eastAsia="sk-SK"/>
          </w:rPr>
          <w:t xml:space="preserve"> za podmienky, že zamestnanec pôsobí v stálej alebo dočasnej štátnej službe, alebo zamestnanec vykonáva prácu vo verejnom záujme.</w:t>
        </w:r>
      </w:ins>
    </w:p>
    <w:p w14:paraId="0BB2B673" w14:textId="138C974D" w:rsidR="00764C6A" w:rsidRPr="004E643D" w:rsidRDefault="006C4579" w:rsidP="00041ED7">
      <w:pPr>
        <w:numPr>
          <w:ilvl w:val="0"/>
          <w:numId w:val="10"/>
        </w:numPr>
        <w:spacing w:before="120" w:line="240" w:lineRule="auto"/>
        <w:ind w:left="426" w:hanging="426"/>
        <w:rPr>
          <w:rFonts w:ascii="Times New Roman" w:hAnsi="Times New Roman"/>
          <w:b/>
          <w:rPrChange w:id="249" w:author="Autor">
            <w:rPr>
              <w:rFonts w:ascii="Times New Roman" w:hAnsi="Times New Roman"/>
            </w:rPr>
          </w:rPrChange>
        </w:rPr>
      </w:pPr>
      <w:r>
        <w:rPr>
          <w:rFonts w:ascii="Times New Roman" w:hAnsi="Times New Roman" w:cs="Times New Roman"/>
        </w:rPr>
        <w:t>Administratívne kapacity</w:t>
      </w:r>
      <w:ins w:id="250" w:author="Autor">
        <w:r w:rsidR="00C03055">
          <w:rPr>
            <w:rFonts w:ascii="Times New Roman" w:hAnsi="Times New Roman" w:cs="Times New Roman"/>
          </w:rPr>
          <w:t xml:space="preserve"> EŠIF</w:t>
        </w:r>
      </w:ins>
      <w:r>
        <w:rPr>
          <w:rFonts w:ascii="Times New Roman" w:hAnsi="Times New Roman" w:cs="Times New Roman"/>
        </w:rPr>
        <w:t xml:space="preserve"> na riadiacich orgánoch</w:t>
      </w:r>
      <w:r w:rsidR="009D29B5">
        <w:rPr>
          <w:rFonts w:ascii="Times New Roman" w:hAnsi="Times New Roman" w:cs="Times New Roman"/>
        </w:rPr>
        <w:t xml:space="preserve">, </w:t>
      </w:r>
      <w:r>
        <w:rPr>
          <w:rFonts w:ascii="Times New Roman" w:hAnsi="Times New Roman" w:cs="Times New Roman"/>
        </w:rPr>
        <w:t>sprostredkovateľských orgánoch</w:t>
      </w:r>
      <w:r w:rsidR="009D29B5">
        <w:rPr>
          <w:rFonts w:ascii="Times New Roman" w:hAnsi="Times New Roman" w:cs="Times New Roman"/>
        </w:rPr>
        <w:t xml:space="preserve"> a platobných jednotkách</w:t>
      </w:r>
      <w:r>
        <w:rPr>
          <w:rFonts w:ascii="Times New Roman" w:hAnsi="Times New Roman" w:cs="Times New Roman"/>
        </w:rPr>
        <w:t xml:space="preserve"> majú charakter štandardizovaných pozícií v zmysle Metodického pokynu č. 22 </w:t>
      </w:r>
      <w:r w:rsidR="00041ED7" w:rsidRPr="00194A6F">
        <w:rPr>
          <w:rFonts w:ascii="Times New Roman" w:hAnsi="Times New Roman" w:cs="Times New Roman"/>
        </w:rPr>
        <w:t>k</w:t>
      </w:r>
      <w:del w:id="251" w:author="Autor">
        <w:r w:rsidRPr="002639E5">
          <w:rPr>
            <w:rFonts w:ascii="Times New Roman" w:hAnsi="Times New Roman" w:cs="Times New Roman"/>
          </w:rPr>
          <w:delText xml:space="preserve"> tvorbe organizačnej štruktúry</w:delText>
        </w:r>
      </w:del>
      <w:ins w:id="252" w:author="Autor">
        <w:r w:rsidR="00041ED7" w:rsidRPr="00194A6F">
          <w:rPr>
            <w:rFonts w:ascii="Times New Roman" w:hAnsi="Times New Roman" w:cs="Times New Roman"/>
          </w:rPr>
          <w:t> administratívnym kapacitám európskych štrukturálnych</w:t>
        </w:r>
      </w:ins>
      <w:r w:rsidR="00041ED7" w:rsidRPr="00194A6F">
        <w:rPr>
          <w:rFonts w:ascii="Times New Roman" w:hAnsi="Times New Roman" w:cs="Times New Roman"/>
        </w:rPr>
        <w:t xml:space="preserve"> a</w:t>
      </w:r>
      <w:del w:id="253" w:author="Autor">
        <w:r w:rsidRPr="002639E5">
          <w:rPr>
            <w:rFonts w:ascii="Times New Roman" w:hAnsi="Times New Roman" w:cs="Times New Roman"/>
          </w:rPr>
          <w:delText xml:space="preserve"> štandardizovaných pozícií RO/SO</w:delText>
        </w:r>
      </w:del>
      <w:ins w:id="254" w:author="Autor">
        <w:r w:rsidR="00041ED7" w:rsidRPr="00194A6F">
          <w:rPr>
            <w:rFonts w:ascii="Times New Roman" w:hAnsi="Times New Roman" w:cs="Times New Roman"/>
          </w:rPr>
          <w:t> investičných fondov subjektov</w:t>
        </w:r>
      </w:ins>
      <w:r w:rsidR="00041ED7" w:rsidRPr="00194A6F">
        <w:rPr>
          <w:rFonts w:ascii="Times New Roman" w:hAnsi="Times New Roman" w:cs="Times New Roman"/>
        </w:rPr>
        <w:t xml:space="preserve"> zapojených do </w:t>
      </w:r>
      <w:ins w:id="255" w:author="Autor">
        <w:r w:rsidR="00041ED7" w:rsidRPr="00194A6F">
          <w:rPr>
            <w:rFonts w:ascii="Times New Roman" w:hAnsi="Times New Roman" w:cs="Times New Roman"/>
          </w:rPr>
          <w:t xml:space="preserve">riadenia, </w:t>
        </w:r>
      </w:ins>
      <w:r w:rsidR="00041ED7" w:rsidRPr="00194A6F">
        <w:rPr>
          <w:rFonts w:ascii="Times New Roman" w:hAnsi="Times New Roman" w:cs="Times New Roman"/>
        </w:rPr>
        <w:t>implementácie</w:t>
      </w:r>
      <w:ins w:id="256" w:author="Autor">
        <w:r w:rsidR="00041ED7" w:rsidRPr="00194A6F">
          <w:rPr>
            <w:rFonts w:ascii="Times New Roman" w:hAnsi="Times New Roman" w:cs="Times New Roman"/>
          </w:rPr>
          <w:t>, kontroly a auditu</w:t>
        </w:r>
      </w:ins>
      <w:r w:rsidR="00041ED7" w:rsidRPr="00194A6F">
        <w:rPr>
          <w:rFonts w:ascii="Times New Roman" w:hAnsi="Times New Roman" w:cs="Times New Roman"/>
        </w:rPr>
        <w:t xml:space="preserve"> EŠIF v programovom období 2014</w:t>
      </w:r>
      <w:del w:id="257" w:author="Autor">
        <w:r w:rsidRPr="002639E5">
          <w:rPr>
            <w:rFonts w:ascii="Times New Roman" w:hAnsi="Times New Roman" w:cs="Times New Roman"/>
          </w:rPr>
          <w:delText>–</w:delText>
        </w:r>
      </w:del>
      <w:ins w:id="258" w:author="Autor">
        <w:r w:rsidR="00041ED7" w:rsidRPr="00194A6F">
          <w:rPr>
            <w:rFonts w:ascii="Times New Roman" w:hAnsi="Times New Roman" w:cs="Times New Roman"/>
          </w:rPr>
          <w:t xml:space="preserve"> – </w:t>
        </w:r>
      </w:ins>
      <w:r w:rsidR="00041ED7" w:rsidRPr="00194A6F">
        <w:rPr>
          <w:rFonts w:ascii="Times New Roman" w:hAnsi="Times New Roman" w:cs="Times New Roman"/>
        </w:rPr>
        <w:t>2020</w:t>
      </w:r>
      <w:r w:rsidR="00041ED7">
        <w:rPr>
          <w:rFonts w:ascii="Times New Roman" w:hAnsi="Times New Roman" w:cs="Times New Roman"/>
        </w:rPr>
        <w:t xml:space="preserve"> </w:t>
      </w:r>
      <w:r w:rsidRPr="00041ED7">
        <w:rPr>
          <w:rFonts w:ascii="Times New Roman" w:hAnsi="Times New Roman" w:cs="Times New Roman"/>
        </w:rPr>
        <w:t xml:space="preserve">a Usmernenia Certifikačného orgánu MF SR č. 2/2014-U k štruktúre manuálov procedúr, štandardizovanej organizačnej štruktúre a štandardizovaným pracovným pozíciám platobnej jednotky pre programové obdobie 2014-2020. </w:t>
      </w:r>
      <w:r w:rsidR="00764C6A" w:rsidRPr="00041ED7">
        <w:rPr>
          <w:rFonts w:ascii="Times New Roman" w:hAnsi="Times New Roman" w:cs="Times New Roman"/>
        </w:rPr>
        <w:t xml:space="preserve">Administratívne kapacity </w:t>
      </w:r>
      <w:ins w:id="259" w:author="Autor">
        <w:r w:rsidR="00C03055" w:rsidRPr="00041ED7">
          <w:rPr>
            <w:rFonts w:ascii="Times New Roman" w:hAnsi="Times New Roman" w:cs="Times New Roman"/>
          </w:rPr>
          <w:t xml:space="preserve">EŠIF </w:t>
        </w:r>
      </w:ins>
      <w:r w:rsidRPr="00041ED7">
        <w:rPr>
          <w:rFonts w:ascii="Times New Roman" w:hAnsi="Times New Roman" w:cs="Times New Roman"/>
        </w:rPr>
        <w:t xml:space="preserve">ostatných subjektov podieľajúcich sa na </w:t>
      </w:r>
      <w:r w:rsidR="00764C6A" w:rsidRPr="00041ED7">
        <w:rPr>
          <w:rFonts w:ascii="Times New Roman" w:hAnsi="Times New Roman" w:cs="Times New Roman"/>
        </w:rPr>
        <w:t>riadení, implementácii, kontrole a audite EŠIF majú pre účely CPV charakter neštandardizovaných pozícií</w:t>
      </w:r>
      <w:del w:id="260" w:author="Autor">
        <w:r w:rsidR="00764C6A">
          <w:rPr>
            <w:rFonts w:ascii="Times New Roman" w:hAnsi="Times New Roman" w:cs="Times New Roman"/>
          </w:rPr>
          <w:delText>.</w:delText>
        </w:r>
      </w:del>
      <w:ins w:id="261" w:author="Autor">
        <w:r w:rsidR="0009742A">
          <w:rPr>
            <w:rFonts w:ascii="Times New Roman" w:hAnsi="Times New Roman" w:cs="Times New Roman"/>
          </w:rPr>
          <w:t xml:space="preserve"> (</w:t>
        </w:r>
        <w:r w:rsidR="0009742A" w:rsidRPr="00041ED7">
          <w:rPr>
            <w:rFonts w:ascii="Times New Roman" w:hAnsi="Times New Roman" w:cs="Times New Roman"/>
          </w:rPr>
          <w:t>Príloha č. 1 MP č. 22 – Prehľad neštandardizovaných pozícií AK EŠIF</w:t>
        </w:r>
        <w:r w:rsidR="0009742A">
          <w:rPr>
            <w:rFonts w:ascii="Times New Roman" w:hAnsi="Times New Roman" w:cs="Times New Roman"/>
          </w:rPr>
          <w:t>)</w:t>
        </w:r>
        <w:r w:rsidR="00764C6A" w:rsidRPr="00041ED7">
          <w:rPr>
            <w:rFonts w:ascii="Times New Roman" w:hAnsi="Times New Roman" w:cs="Times New Roman"/>
          </w:rPr>
          <w:t>.</w:t>
        </w:r>
      </w:ins>
    </w:p>
    <w:p w14:paraId="097CA72D" w14:textId="06985F2A" w:rsidR="006C4579" w:rsidRPr="006C4579" w:rsidRDefault="00764C6A" w:rsidP="005477D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hAnsi="Times New Roman" w:cs="Times New Roman"/>
        </w:rPr>
        <w:t>Vzdelávanie administratívnych kapacít</w:t>
      </w:r>
      <w:ins w:id="262" w:author="Autor">
        <w:r>
          <w:rPr>
            <w:rFonts w:ascii="Times New Roman" w:hAnsi="Times New Roman" w:cs="Times New Roman"/>
          </w:rPr>
          <w:t xml:space="preserve"> </w:t>
        </w:r>
        <w:r w:rsidR="00C03055">
          <w:rPr>
            <w:rFonts w:ascii="Times New Roman" w:hAnsi="Times New Roman" w:cs="Times New Roman"/>
          </w:rPr>
          <w:t>EŠIF</w:t>
        </w:r>
      </w:ins>
      <w:r w:rsidR="00D403A9">
        <w:rPr>
          <w:rFonts w:ascii="Times New Roman" w:hAnsi="Times New Roman" w:cs="Times New Roman"/>
        </w:rPr>
        <w:t xml:space="preserve"> </w:t>
      </w:r>
      <w:r>
        <w:rPr>
          <w:rFonts w:ascii="Times New Roman" w:hAnsi="Times New Roman" w:cs="Times New Roman"/>
        </w:rPr>
        <w:t>v rámci CPV sa realizuje</w:t>
      </w:r>
      <w:r w:rsidR="00427D28">
        <w:rPr>
          <w:rFonts w:ascii="Times New Roman" w:hAnsi="Times New Roman" w:cs="Times New Roman"/>
        </w:rPr>
        <w:t xml:space="preserve"> v nadväznosti na kľúčové kompetencie a hlavné činnosti štandardizovaných a neš</w:t>
      </w:r>
      <w:r w:rsidR="00F27456">
        <w:rPr>
          <w:rFonts w:ascii="Times New Roman" w:hAnsi="Times New Roman" w:cs="Times New Roman"/>
        </w:rPr>
        <w:t xml:space="preserve">tandardizovaných pozícií. Obsah </w:t>
      </w:r>
      <w:r w:rsidR="00427D28">
        <w:rPr>
          <w:rFonts w:ascii="Times New Roman" w:hAnsi="Times New Roman" w:cs="Times New Roman"/>
        </w:rPr>
        <w:t>a rozsah vzdelávania pre administratívne kapacity</w:t>
      </w:r>
      <w:ins w:id="263"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00427D28">
        <w:rPr>
          <w:rFonts w:ascii="Times New Roman" w:hAnsi="Times New Roman" w:cs="Times New Roman"/>
        </w:rPr>
        <w:t xml:space="preserve">, resp. jednotlivé </w:t>
      </w:r>
      <w:r w:rsidR="00675EB9">
        <w:rPr>
          <w:rFonts w:ascii="Times New Roman" w:hAnsi="Times New Roman" w:cs="Times New Roman"/>
        </w:rPr>
        <w:t xml:space="preserve">štandardizované a neštandardizované </w:t>
      </w:r>
      <w:r w:rsidR="00427D28">
        <w:rPr>
          <w:rFonts w:ascii="Times New Roman" w:hAnsi="Times New Roman" w:cs="Times New Roman"/>
        </w:rPr>
        <w:t>pozície je definovaný v CPV.</w:t>
      </w:r>
      <w:r w:rsidR="00E21777">
        <w:rPr>
          <w:rFonts w:ascii="Times New Roman" w:hAnsi="Times New Roman" w:cs="Times New Roman"/>
        </w:rPr>
        <w:t xml:space="preserve"> Administratívna kapacita</w:t>
      </w:r>
      <w:ins w:id="264" w:author="Autor">
        <w:r w:rsidR="00C03055">
          <w:rPr>
            <w:rFonts w:ascii="Times New Roman" w:hAnsi="Times New Roman" w:cs="Times New Roman"/>
          </w:rPr>
          <w:t xml:space="preserve"> EŠIF</w:t>
        </w:r>
      </w:ins>
      <w:r w:rsidR="00E21777">
        <w:rPr>
          <w:rFonts w:ascii="Times New Roman" w:hAnsi="Times New Roman" w:cs="Times New Roman"/>
        </w:rPr>
        <w:t xml:space="preserve">, ktorá vykonáva zároveň činnosť lektora v rámci CPV, nie je povinná zúčastniť sa vzdelávacej aktivity, ktorú prednáša. </w:t>
      </w:r>
      <w:r>
        <w:rPr>
          <w:rFonts w:ascii="Times New Roman" w:hAnsi="Times New Roman" w:cs="Times New Roman"/>
        </w:rPr>
        <w:t xml:space="preserve"> </w:t>
      </w:r>
    </w:p>
    <w:p w14:paraId="25043401" w14:textId="0B0D4E5C" w:rsidR="00C248D8" w:rsidRPr="006C4579" w:rsidRDefault="009D29B5" w:rsidP="005477D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hAnsi="Times New Roman" w:cs="Times New Roman"/>
        </w:rPr>
        <w:t>Z</w:t>
      </w:r>
      <w:r w:rsidR="006C4579" w:rsidRPr="006C4579">
        <w:rPr>
          <w:rFonts w:ascii="Times New Roman" w:hAnsi="Times New Roman" w:cs="Times New Roman"/>
        </w:rPr>
        <w:t>amestnanci vykonávajúci podporné činnosti</w:t>
      </w:r>
      <w:r w:rsidR="00427D28">
        <w:rPr>
          <w:rFonts w:ascii="Times New Roman" w:hAnsi="Times New Roman" w:cs="Times New Roman"/>
        </w:rPr>
        <w:t xml:space="preserve">, </w:t>
      </w:r>
      <w:r w:rsidR="006C4579" w:rsidRPr="006C4579">
        <w:rPr>
          <w:rFonts w:ascii="Times New Roman" w:hAnsi="Times New Roman" w:cs="Times New Roman"/>
        </w:rPr>
        <w:t>t.j. činnosti, ktoré priamo nesúvisia s výkonom riadenia, implementáciou, kontrolou a</w:t>
      </w:r>
      <w:r w:rsidR="00427D28">
        <w:rPr>
          <w:rFonts w:ascii="Times New Roman" w:hAnsi="Times New Roman" w:cs="Times New Roman"/>
        </w:rPr>
        <w:t> </w:t>
      </w:r>
      <w:r w:rsidR="006C4579" w:rsidRPr="006C4579">
        <w:rPr>
          <w:rFonts w:ascii="Times New Roman" w:hAnsi="Times New Roman" w:cs="Times New Roman"/>
        </w:rPr>
        <w:t>auditom</w:t>
      </w:r>
      <w:r w:rsidR="00427D28">
        <w:rPr>
          <w:rFonts w:ascii="Times New Roman" w:hAnsi="Times New Roman" w:cs="Times New Roman"/>
        </w:rPr>
        <w:t xml:space="preserve"> EŠIF</w:t>
      </w:r>
      <w:r w:rsidR="006C4579" w:rsidRPr="006C4579">
        <w:rPr>
          <w:rFonts w:ascii="Times New Roman" w:hAnsi="Times New Roman" w:cs="Times New Roman"/>
        </w:rPr>
        <w:t xml:space="preserve"> nie sú administratívne kapacity</w:t>
      </w:r>
      <w:r w:rsidR="000B4D98">
        <w:rPr>
          <w:rFonts w:ascii="Times New Roman" w:hAnsi="Times New Roman" w:cs="Times New Roman"/>
        </w:rPr>
        <w:t xml:space="preserve"> </w:t>
      </w:r>
      <w:ins w:id="265" w:author="Autor">
        <w:r w:rsidR="000B4D98" w:rsidRPr="00C248D8">
          <w:rPr>
            <w:rFonts w:ascii="Times New Roman" w:hAnsi="Times New Roman" w:cs="Times New Roman"/>
          </w:rPr>
          <w:t>EŠIF</w:t>
        </w:r>
        <w:r w:rsidR="00427D28">
          <w:rPr>
            <w:rFonts w:ascii="Times New Roman" w:hAnsi="Times New Roman" w:cs="Times New Roman"/>
          </w:rPr>
          <w:t xml:space="preserve"> </w:t>
        </w:r>
      </w:ins>
      <w:r w:rsidR="00427D28">
        <w:rPr>
          <w:rFonts w:ascii="Times New Roman" w:hAnsi="Times New Roman" w:cs="Times New Roman"/>
        </w:rPr>
        <w:t xml:space="preserve">a  nie sú cieľovou skupinou </w:t>
      </w:r>
      <w:r>
        <w:rPr>
          <w:rFonts w:ascii="Times New Roman" w:hAnsi="Times New Roman" w:cs="Times New Roman"/>
        </w:rPr>
        <w:t xml:space="preserve">pre </w:t>
      </w:r>
      <w:r w:rsidR="00427D28">
        <w:rPr>
          <w:rFonts w:ascii="Times New Roman" w:hAnsi="Times New Roman" w:cs="Times New Roman"/>
        </w:rPr>
        <w:t xml:space="preserve">CPV. </w:t>
      </w:r>
    </w:p>
    <w:p w14:paraId="65B6D166" w14:textId="13952364" w:rsidR="0029455D" w:rsidRPr="00C248D8" w:rsidRDefault="00A975C1" w:rsidP="00FC3CFE">
      <w:pPr>
        <w:numPr>
          <w:ilvl w:val="0"/>
          <w:numId w:val="10"/>
        </w:numPr>
        <w:spacing w:before="120" w:line="240" w:lineRule="auto"/>
        <w:ind w:left="425" w:hanging="425"/>
        <w:rPr>
          <w:rFonts w:ascii="Times New Roman" w:eastAsia="Times New Roman" w:hAnsi="Times New Roman" w:cs="Times New Roman"/>
          <w:lang w:eastAsia="sk-SK"/>
        </w:rPr>
      </w:pPr>
      <w:r w:rsidRPr="00C248D8">
        <w:rPr>
          <w:rFonts w:ascii="Times New Roman" w:hAnsi="Times New Roman" w:cs="Times New Roman"/>
        </w:rPr>
        <w:t>Predpokladom účasti na vzdelávaní je z</w:t>
      </w:r>
      <w:r w:rsidR="00496A3A" w:rsidRPr="00C248D8">
        <w:rPr>
          <w:rFonts w:ascii="Times New Roman" w:hAnsi="Times New Roman" w:cs="Times New Roman"/>
        </w:rPr>
        <w:t>aradenie</w:t>
      </w:r>
      <w:r w:rsidR="002732CF">
        <w:rPr>
          <w:rFonts w:ascii="Times New Roman" w:hAnsi="Times New Roman" w:cs="Times New Roman"/>
        </w:rPr>
        <w:t xml:space="preserve"> </w:t>
      </w:r>
      <w:ins w:id="266" w:author="Autor">
        <w:r w:rsidR="002732CF">
          <w:rPr>
            <w:rFonts w:ascii="Times New Roman" w:hAnsi="Times New Roman" w:cs="Times New Roman"/>
          </w:rPr>
          <w:t>a evidencia</w:t>
        </w:r>
        <w:r w:rsidR="00496A3A" w:rsidRPr="00C248D8">
          <w:rPr>
            <w:rFonts w:ascii="Times New Roman" w:hAnsi="Times New Roman" w:cs="Times New Roman"/>
          </w:rPr>
          <w:t xml:space="preserve"> </w:t>
        </w:r>
      </w:ins>
      <w:r w:rsidR="00496A3A" w:rsidRPr="00C248D8">
        <w:rPr>
          <w:rFonts w:ascii="Times New Roman" w:hAnsi="Times New Roman" w:cs="Times New Roman"/>
        </w:rPr>
        <w:t>administratívnej kapacity</w:t>
      </w:r>
      <w:r w:rsidR="000B4D98">
        <w:rPr>
          <w:rFonts w:ascii="Times New Roman" w:hAnsi="Times New Roman" w:cs="Times New Roman"/>
        </w:rPr>
        <w:t xml:space="preserve"> </w:t>
      </w:r>
      <w:del w:id="267" w:author="Autor">
        <w:r w:rsidR="00496A3A" w:rsidRPr="00C248D8">
          <w:rPr>
            <w:rFonts w:ascii="Times New Roman" w:hAnsi="Times New Roman" w:cs="Times New Roman"/>
          </w:rPr>
          <w:delText>do Databázy</w:delText>
        </w:r>
      </w:del>
      <w:ins w:id="268" w:author="Autor">
        <w:r w:rsidR="000B4D98" w:rsidRPr="00C248D8">
          <w:rPr>
            <w:rFonts w:ascii="Times New Roman" w:hAnsi="Times New Roman" w:cs="Times New Roman"/>
          </w:rPr>
          <w:t>EŠIF</w:t>
        </w:r>
        <w:r w:rsidR="00496A3A" w:rsidRPr="00C248D8">
          <w:rPr>
            <w:rFonts w:ascii="Times New Roman" w:hAnsi="Times New Roman" w:cs="Times New Roman"/>
          </w:rPr>
          <w:t xml:space="preserve"> </w:t>
        </w:r>
        <w:r w:rsidR="002732CF">
          <w:rPr>
            <w:rFonts w:ascii="Times New Roman" w:hAnsi="Times New Roman" w:cs="Times New Roman"/>
          </w:rPr>
          <w:t xml:space="preserve">v </w:t>
        </w:r>
        <w:r w:rsidR="00496A3A" w:rsidRPr="00C248D8">
          <w:rPr>
            <w:rFonts w:ascii="Times New Roman" w:hAnsi="Times New Roman" w:cs="Times New Roman"/>
          </w:rPr>
          <w:t>Databáz</w:t>
        </w:r>
        <w:r w:rsidR="002732CF">
          <w:rPr>
            <w:rFonts w:ascii="Times New Roman" w:hAnsi="Times New Roman" w:cs="Times New Roman"/>
          </w:rPr>
          <w:t>e</w:t>
        </w:r>
      </w:ins>
      <w:r w:rsidR="00496A3A" w:rsidRPr="00C248D8">
        <w:rPr>
          <w:rFonts w:ascii="Times New Roman" w:hAnsi="Times New Roman" w:cs="Times New Roman"/>
        </w:rPr>
        <w:t xml:space="preserve"> AK E</w:t>
      </w:r>
      <w:r w:rsidRPr="00C248D8">
        <w:rPr>
          <w:rFonts w:ascii="Times New Roman" w:hAnsi="Times New Roman" w:cs="Times New Roman"/>
        </w:rPr>
        <w:t>ŠIF</w:t>
      </w:r>
      <w:r w:rsidR="0036768B">
        <w:rPr>
          <w:rFonts w:ascii="Times New Roman" w:hAnsi="Times New Roman" w:cs="Times New Roman"/>
        </w:rPr>
        <w:t xml:space="preserve"> a jej pravidelná aktualizácia v zmysle uvedeného MP</w:t>
      </w:r>
      <w:r w:rsidR="00675EB9">
        <w:rPr>
          <w:rFonts w:ascii="Times New Roman" w:hAnsi="Times New Roman" w:cs="Times New Roman"/>
        </w:rPr>
        <w:t>.</w:t>
      </w:r>
      <w:r w:rsidR="00496A3A" w:rsidRPr="00C248D8">
        <w:rPr>
          <w:rFonts w:ascii="Times New Roman" w:hAnsi="Times New Roman" w:cs="Times New Roman"/>
        </w:rPr>
        <w:t xml:space="preserve"> </w:t>
      </w:r>
    </w:p>
    <w:p w14:paraId="318C2A58" w14:textId="49474182" w:rsidR="001C5DA2" w:rsidRPr="00FF0994" w:rsidRDefault="00FF0994" w:rsidP="0006073B">
      <w:pPr>
        <w:pStyle w:val="Nadpis2"/>
        <w:numPr>
          <w:ilvl w:val="0"/>
          <w:numId w:val="0"/>
        </w:numPr>
        <w:rPr>
          <w:color w:val="365F91" w:themeColor="accent1" w:themeShade="BF"/>
        </w:rPr>
      </w:pPr>
      <w:bookmarkStart w:id="269" w:name="_Toc507502699"/>
      <w:bookmarkStart w:id="270" w:name="_Toc475612991"/>
      <w:r>
        <w:rPr>
          <w:color w:val="365F91" w:themeColor="accent1" w:themeShade="BF"/>
        </w:rPr>
        <w:t xml:space="preserve">4 </w:t>
      </w:r>
      <w:r w:rsidR="001C5DA2" w:rsidRPr="00D340F2">
        <w:rPr>
          <w:color w:val="365F91" w:themeColor="accent1" w:themeShade="BF"/>
        </w:rPr>
        <w:t>Portál</w:t>
      </w:r>
      <w:r w:rsidR="001C5DA2" w:rsidRPr="00FF0994">
        <w:rPr>
          <w:color w:val="365F91" w:themeColor="accent1" w:themeShade="BF"/>
        </w:rPr>
        <w:t xml:space="preserve"> CPV</w:t>
      </w:r>
      <w:bookmarkEnd w:id="269"/>
      <w:bookmarkEnd w:id="270"/>
    </w:p>
    <w:p w14:paraId="3D149926" w14:textId="5B7B7291" w:rsidR="00C248D8" w:rsidRDefault="00496A3A" w:rsidP="00841165">
      <w:pPr>
        <w:numPr>
          <w:ilvl w:val="0"/>
          <w:numId w:val="11"/>
        </w:numPr>
        <w:spacing w:before="120" w:line="240" w:lineRule="auto"/>
        <w:ind w:left="426" w:hanging="426"/>
        <w:rPr>
          <w:rFonts w:ascii="Times New Roman" w:hAnsi="Times New Roman" w:cs="Times New Roman"/>
        </w:rPr>
      </w:pPr>
      <w:r w:rsidRPr="00863DE0">
        <w:rPr>
          <w:rFonts w:ascii="Times New Roman" w:hAnsi="Times New Roman" w:cs="Times New Roman"/>
        </w:rPr>
        <w:t xml:space="preserve">Za účelom podpory riadenia realizácie </w:t>
      </w:r>
      <w:r w:rsidR="00CF246E">
        <w:rPr>
          <w:rFonts w:ascii="Times New Roman" w:hAnsi="Times New Roman" w:cs="Times New Roman"/>
        </w:rPr>
        <w:t>CPV</w:t>
      </w:r>
      <w:r w:rsidRPr="00863DE0">
        <w:rPr>
          <w:rFonts w:ascii="Times New Roman" w:hAnsi="Times New Roman" w:cs="Times New Roman"/>
        </w:rPr>
        <w:t xml:space="preserve"> bol vytvorený oficiálny portál </w:t>
      </w:r>
      <w:r w:rsidRPr="00CE3BC9">
        <w:rPr>
          <w:rFonts w:ascii="Times New Roman" w:hAnsi="Times New Roman" w:cs="Times New Roman"/>
          <w:color w:val="000000" w:themeColor="text1"/>
        </w:rPr>
        <w:t>(</w:t>
      </w:r>
      <w:hyperlink r:id="rId16" w:history="1">
        <w:r w:rsidR="007A2EA7" w:rsidRPr="00FE4205">
          <w:rPr>
            <w:rStyle w:val="Hypertextovprepojenie"/>
            <w:rFonts w:ascii="Times New Roman" w:hAnsi="Times New Roman" w:cs="Times New Roman"/>
          </w:rPr>
          <w:t>https://cpv.vlada.gov.sk/</w:t>
        </w:r>
      </w:hyperlink>
      <w:r w:rsidRPr="00CE3BC9">
        <w:rPr>
          <w:rFonts w:ascii="Times New Roman" w:hAnsi="Times New Roman" w:cs="Times New Roman"/>
          <w:color w:val="000000" w:themeColor="text1"/>
        </w:rPr>
        <w:t xml:space="preserve">). </w:t>
      </w:r>
      <w:r w:rsidRPr="00863DE0">
        <w:rPr>
          <w:rFonts w:ascii="Times New Roman" w:hAnsi="Times New Roman" w:cs="Times New Roman"/>
        </w:rPr>
        <w:t>Portál CPV pozostáva</w:t>
      </w:r>
      <w:r w:rsidR="00863DE0">
        <w:rPr>
          <w:rFonts w:ascii="Times New Roman" w:hAnsi="Times New Roman" w:cs="Times New Roman"/>
        </w:rPr>
        <w:t xml:space="preserve"> z verejnej a neverejnej časti.</w:t>
      </w:r>
      <w:r w:rsidR="007731CC">
        <w:rPr>
          <w:rFonts w:ascii="Times New Roman" w:hAnsi="Times New Roman" w:cs="Times New Roman"/>
        </w:rPr>
        <w:t xml:space="preserve"> </w:t>
      </w:r>
      <w:r w:rsidR="00CF246E">
        <w:rPr>
          <w:rFonts w:ascii="Times New Roman" w:hAnsi="Times New Roman" w:cs="Times New Roman"/>
        </w:rPr>
        <w:t xml:space="preserve">Prístup </w:t>
      </w:r>
      <w:r w:rsidR="00166C4B">
        <w:rPr>
          <w:rFonts w:ascii="Times New Roman" w:hAnsi="Times New Roman" w:cs="Times New Roman"/>
        </w:rPr>
        <w:t>(odkaz</w:t>
      </w:r>
      <w:r w:rsidR="00DF6B7D">
        <w:rPr>
          <w:rFonts w:ascii="Times New Roman" w:hAnsi="Times New Roman" w:cs="Times New Roman"/>
        </w:rPr>
        <w:t xml:space="preserve">) </w:t>
      </w:r>
      <w:r w:rsidR="00CF246E">
        <w:rPr>
          <w:rFonts w:ascii="Times New Roman" w:hAnsi="Times New Roman" w:cs="Times New Roman"/>
        </w:rPr>
        <w:t>na portál je k dispozícii aj na</w:t>
      </w:r>
      <w:r w:rsidR="007731CC">
        <w:rPr>
          <w:rFonts w:ascii="Times New Roman" w:hAnsi="Times New Roman" w:cs="Times New Roman"/>
        </w:rPr>
        <w:t xml:space="preserve"> </w:t>
      </w:r>
      <w:hyperlink r:id="rId17" w:history="1">
        <w:r w:rsidR="0066779D" w:rsidRPr="005F6B59">
          <w:rPr>
            <w:rStyle w:val="Hypertextovprepojenie"/>
            <w:rFonts w:ascii="Times New Roman" w:hAnsi="Times New Roman" w:cs="Times New Roman"/>
          </w:rPr>
          <w:t>www.partnerskadohoda.gov.sk</w:t>
        </w:r>
      </w:hyperlink>
      <w:del w:id="271" w:author="Autor">
        <w:r w:rsidR="007731CC">
          <w:rPr>
            <w:rFonts w:ascii="Times New Roman" w:hAnsi="Times New Roman" w:cs="Times New Roman"/>
          </w:rPr>
          <w:delText>.</w:delText>
        </w:r>
      </w:del>
      <w:ins w:id="272" w:author="Autor">
        <w:r w:rsidR="00280426" w:rsidRPr="00BA25F1">
          <w:rPr>
            <w:rStyle w:val="Hypertextovprepojenie"/>
            <w:rFonts w:ascii="Times New Roman" w:hAnsi="Times New Roman" w:cs="Times New Roman"/>
            <w:u w:val="none"/>
          </w:rPr>
          <w:t xml:space="preserve"> </w:t>
        </w:r>
        <w:r w:rsidR="00280426" w:rsidRPr="00BA25F1">
          <w:rPr>
            <w:rStyle w:val="Hypertextovprepojenie"/>
            <w:rFonts w:ascii="Times New Roman" w:hAnsi="Times New Roman" w:cs="Times New Roman"/>
            <w:color w:val="auto"/>
            <w:u w:val="none"/>
          </w:rPr>
          <w:t>v sekcii Vzdelávanie AK EŠIF</w:t>
        </w:r>
        <w:r w:rsidR="007731CC" w:rsidRPr="00E20F68">
          <w:rPr>
            <w:rFonts w:ascii="Times New Roman" w:hAnsi="Times New Roman" w:cs="Times New Roman"/>
          </w:rPr>
          <w:t>.</w:t>
        </w:r>
      </w:ins>
      <w:r w:rsidR="0066779D">
        <w:rPr>
          <w:rFonts w:ascii="Times New Roman" w:hAnsi="Times New Roman" w:cs="Times New Roman"/>
        </w:rPr>
        <w:t xml:space="preserve"> </w:t>
      </w:r>
    </w:p>
    <w:p w14:paraId="4ABEC2DA" w14:textId="0B1B1E38" w:rsidR="00C248D8" w:rsidRDefault="001C5DA2" w:rsidP="00841165">
      <w:pPr>
        <w:numPr>
          <w:ilvl w:val="0"/>
          <w:numId w:val="11"/>
        </w:numPr>
        <w:spacing w:before="120" w:line="240" w:lineRule="auto"/>
        <w:ind w:left="426" w:hanging="426"/>
        <w:rPr>
          <w:rFonts w:ascii="Times New Roman" w:hAnsi="Times New Roman" w:cs="Times New Roman"/>
        </w:rPr>
      </w:pPr>
      <w:r w:rsidRPr="00C248D8">
        <w:rPr>
          <w:rFonts w:ascii="Times New Roman" w:hAnsi="Times New Roman" w:cs="Times New Roman"/>
        </w:rPr>
        <w:t>V</w:t>
      </w:r>
      <w:r w:rsidR="00496A3A" w:rsidRPr="00C248D8">
        <w:rPr>
          <w:rFonts w:ascii="Times New Roman" w:hAnsi="Times New Roman" w:cs="Times New Roman"/>
        </w:rPr>
        <w:t xml:space="preserve">erejná časť portálu CPV </w:t>
      </w:r>
      <w:r w:rsidR="008A019C" w:rsidRPr="00C248D8">
        <w:rPr>
          <w:rFonts w:ascii="Times New Roman" w:hAnsi="Times New Roman" w:cs="Times New Roman"/>
        </w:rPr>
        <w:t xml:space="preserve">je dostupná širokej verejnosti a </w:t>
      </w:r>
      <w:r w:rsidR="00496A3A" w:rsidRPr="00C248D8">
        <w:rPr>
          <w:rFonts w:ascii="Times New Roman" w:hAnsi="Times New Roman" w:cs="Times New Roman"/>
        </w:rPr>
        <w:t>obsahuje minimálne: dokument CPV, prehľad realizovaných a plánovaných školení, informácie o obsahu vzdelávacích modulov, prezentácie zo školení, štatistické údaje o realizácii CPV</w:t>
      </w:r>
      <w:ins w:id="273" w:author="Autor">
        <w:r w:rsidR="00CC31FF">
          <w:rPr>
            <w:rFonts w:ascii="Times New Roman" w:hAnsi="Times New Roman" w:cs="Times New Roman"/>
          </w:rPr>
          <w:t>, pr</w:t>
        </w:r>
        <w:r w:rsidR="000900B7">
          <w:rPr>
            <w:rFonts w:ascii="Times New Roman" w:hAnsi="Times New Roman" w:cs="Times New Roman"/>
          </w:rPr>
          <w:t>ihlásenie</w:t>
        </w:r>
        <w:r w:rsidR="00CC31FF">
          <w:rPr>
            <w:rFonts w:ascii="Times New Roman" w:hAnsi="Times New Roman" w:cs="Times New Roman"/>
          </w:rPr>
          <w:t xml:space="preserve"> k e-learningovým kurzom </w:t>
        </w:r>
        <w:r w:rsidR="000900B7">
          <w:rPr>
            <w:rFonts w:ascii="Times New Roman" w:hAnsi="Times New Roman" w:cs="Times New Roman"/>
          </w:rPr>
          <w:t>a profil AK</w:t>
        </w:r>
        <w:r w:rsidR="000B4D98">
          <w:rPr>
            <w:rFonts w:ascii="Times New Roman" w:hAnsi="Times New Roman" w:cs="Times New Roman"/>
          </w:rPr>
          <w:t xml:space="preserve"> EŠIF</w:t>
        </w:r>
        <w:r w:rsidR="000900B7">
          <w:rPr>
            <w:rFonts w:ascii="Times New Roman" w:hAnsi="Times New Roman" w:cs="Times New Roman"/>
          </w:rPr>
          <w:t xml:space="preserve"> cez </w:t>
        </w:r>
        <w:r w:rsidR="007E7032">
          <w:rPr>
            <w:rFonts w:ascii="Times New Roman" w:hAnsi="Times New Roman" w:cs="Times New Roman"/>
          </w:rPr>
          <w:t>po</w:t>
        </w:r>
        <w:r w:rsidR="000900B7">
          <w:rPr>
            <w:rFonts w:ascii="Times New Roman" w:hAnsi="Times New Roman" w:cs="Times New Roman"/>
          </w:rPr>
          <w:t>užívateľské konto</w:t>
        </w:r>
        <w:r w:rsidR="00496A3A" w:rsidRPr="00C248D8">
          <w:rPr>
            <w:rFonts w:ascii="Times New Roman" w:hAnsi="Times New Roman" w:cs="Times New Roman"/>
          </w:rPr>
          <w:t>.</w:t>
        </w:r>
        <w:r w:rsidR="00796D27">
          <w:rPr>
            <w:rFonts w:ascii="Times New Roman" w:hAnsi="Times New Roman" w:cs="Times New Roman"/>
          </w:rPr>
          <w:t xml:space="preserve"> Správa kont a generovanie prístupových údajov je v kompetencii kontaktnej osoby príslušného rezortu</w:t>
        </w:r>
      </w:ins>
      <w:r w:rsidR="00796D27">
        <w:rPr>
          <w:rFonts w:ascii="Times New Roman" w:hAnsi="Times New Roman" w:cs="Times New Roman"/>
        </w:rPr>
        <w:t>.</w:t>
      </w:r>
    </w:p>
    <w:p w14:paraId="33BC8100" w14:textId="1F7F4B74" w:rsidR="00C248D8" w:rsidRDefault="00496A3A" w:rsidP="00841165">
      <w:pPr>
        <w:numPr>
          <w:ilvl w:val="0"/>
          <w:numId w:val="11"/>
        </w:numPr>
        <w:spacing w:before="120" w:line="240" w:lineRule="auto"/>
        <w:ind w:left="426" w:hanging="426"/>
        <w:rPr>
          <w:rFonts w:ascii="Times New Roman" w:hAnsi="Times New Roman" w:cs="Times New Roman"/>
        </w:rPr>
      </w:pPr>
      <w:r w:rsidRPr="00C248D8">
        <w:rPr>
          <w:rFonts w:ascii="Times New Roman" w:hAnsi="Times New Roman" w:cs="Times New Roman"/>
        </w:rPr>
        <w:t xml:space="preserve">Do neverejnej časti majú prístup </w:t>
      </w:r>
      <w:r w:rsidR="008A019C" w:rsidRPr="00C248D8">
        <w:rPr>
          <w:rFonts w:ascii="Times New Roman" w:hAnsi="Times New Roman" w:cs="Times New Roman"/>
        </w:rPr>
        <w:t xml:space="preserve">len osoby, ktorým boli pridelené prístupové práva, </w:t>
      </w:r>
      <w:r w:rsidR="00CF246E">
        <w:rPr>
          <w:rFonts w:ascii="Times New Roman" w:hAnsi="Times New Roman" w:cs="Times New Roman"/>
        </w:rPr>
        <w:t xml:space="preserve"> </w:t>
      </w:r>
      <w:r w:rsidR="008A019C" w:rsidRPr="00C248D8">
        <w:rPr>
          <w:rFonts w:ascii="Times New Roman" w:hAnsi="Times New Roman" w:cs="Times New Roman"/>
        </w:rPr>
        <w:t>t.</w:t>
      </w:r>
      <w:r w:rsidR="0036768B">
        <w:rPr>
          <w:rFonts w:ascii="Times New Roman" w:hAnsi="Times New Roman" w:cs="Times New Roman"/>
        </w:rPr>
        <w:t xml:space="preserve"> </w:t>
      </w:r>
      <w:r w:rsidR="008A019C" w:rsidRPr="00C248D8">
        <w:rPr>
          <w:rFonts w:ascii="Times New Roman" w:hAnsi="Times New Roman" w:cs="Times New Roman"/>
        </w:rPr>
        <w:t xml:space="preserve">j. </w:t>
      </w:r>
      <w:r w:rsidR="0074184D">
        <w:rPr>
          <w:rFonts w:ascii="Times New Roman" w:hAnsi="Times New Roman" w:cs="Times New Roman"/>
        </w:rPr>
        <w:t>zamestnanci</w:t>
      </w:r>
      <w:r w:rsidR="0074184D" w:rsidRPr="00C248D8">
        <w:rPr>
          <w:rFonts w:ascii="Times New Roman" w:hAnsi="Times New Roman" w:cs="Times New Roman"/>
        </w:rPr>
        <w:t xml:space="preserve"> </w:t>
      </w:r>
      <w:r w:rsidR="008A019C" w:rsidRPr="00C248D8">
        <w:rPr>
          <w:rFonts w:ascii="Times New Roman" w:hAnsi="Times New Roman" w:cs="Times New Roman"/>
        </w:rPr>
        <w:t>odboru AK EŠIF</w:t>
      </w:r>
      <w:del w:id="274" w:author="Autor">
        <w:r w:rsidR="008A019C" w:rsidRPr="00C248D8">
          <w:rPr>
            <w:rFonts w:ascii="Times New Roman" w:hAnsi="Times New Roman" w:cs="Times New Roman"/>
          </w:rPr>
          <w:delText>,</w:delText>
        </w:r>
      </w:del>
      <w:r w:rsidR="008A019C" w:rsidRPr="00C248D8">
        <w:rPr>
          <w:rFonts w:ascii="Times New Roman" w:hAnsi="Times New Roman" w:cs="Times New Roman"/>
        </w:rPr>
        <w:t xml:space="preserve"> Úradu vlády Slovenskej republiky a kontaktné osoby inštitúcií</w:t>
      </w:r>
      <w:del w:id="275" w:author="Autor">
        <w:r w:rsidR="0036768B">
          <w:rPr>
            <w:rFonts w:ascii="Times New Roman" w:hAnsi="Times New Roman" w:cs="Times New Roman"/>
          </w:rPr>
          <w:delText>,</w:delText>
        </w:r>
      </w:del>
      <w:r w:rsidR="008A019C" w:rsidRPr="00C248D8">
        <w:rPr>
          <w:rFonts w:ascii="Times New Roman" w:hAnsi="Times New Roman" w:cs="Times New Roman"/>
        </w:rPr>
        <w:t xml:space="preserve"> zodpovedné za agendu vzdelávania</w:t>
      </w:r>
      <w:ins w:id="276" w:author="Autor">
        <w:r w:rsidR="00D87FDE">
          <w:rPr>
            <w:rFonts w:ascii="Times New Roman" w:hAnsi="Times New Roman" w:cs="Times New Roman"/>
          </w:rPr>
          <w:t>,</w:t>
        </w:r>
        <w:r w:rsidR="00CC31FF">
          <w:rPr>
            <w:rFonts w:ascii="Times New Roman" w:hAnsi="Times New Roman" w:cs="Times New Roman"/>
          </w:rPr>
          <w:t xml:space="preserve"> aktualizáciu databázy AK</w:t>
        </w:r>
        <w:r w:rsidR="000B4D98">
          <w:rPr>
            <w:rFonts w:ascii="Times New Roman" w:hAnsi="Times New Roman" w:cs="Times New Roman"/>
          </w:rPr>
          <w:t xml:space="preserve"> EŠIF</w:t>
        </w:r>
        <w:r w:rsidR="00D87FDE" w:rsidRPr="00D87FDE">
          <w:rPr>
            <w:rFonts w:ascii="Times New Roman" w:hAnsi="Times New Roman" w:cs="Times New Roman"/>
          </w:rPr>
          <w:t xml:space="preserve"> </w:t>
        </w:r>
        <w:r w:rsidR="00D87FDE">
          <w:rPr>
            <w:rFonts w:ascii="Times New Roman" w:hAnsi="Times New Roman" w:cs="Times New Roman"/>
          </w:rPr>
          <w:t>alebo za údaje o</w:t>
        </w:r>
        <w:r w:rsidR="000B4D98">
          <w:rPr>
            <w:rFonts w:ascii="Times New Roman" w:hAnsi="Times New Roman" w:cs="Times New Roman"/>
          </w:rPr>
          <w:t> </w:t>
        </w:r>
        <w:r w:rsidR="00D87FDE">
          <w:rPr>
            <w:rFonts w:ascii="Times New Roman" w:hAnsi="Times New Roman" w:cs="Times New Roman"/>
          </w:rPr>
          <w:t>AK</w:t>
        </w:r>
        <w:r w:rsidR="000B4D98">
          <w:rPr>
            <w:rFonts w:ascii="Times New Roman" w:hAnsi="Times New Roman" w:cs="Times New Roman"/>
          </w:rPr>
          <w:t xml:space="preserve"> EŠIF</w:t>
        </w:r>
        <w:r w:rsidR="00D87FDE">
          <w:rPr>
            <w:rFonts w:ascii="Times New Roman" w:hAnsi="Times New Roman" w:cs="Times New Roman"/>
          </w:rPr>
          <w:t xml:space="preserve"> v zmysle Metodického pokynu ÚV SR č. 21</w:t>
        </w:r>
      </w:ins>
      <w:r w:rsidR="008A019C" w:rsidRPr="00C248D8">
        <w:rPr>
          <w:rFonts w:ascii="Times New Roman" w:hAnsi="Times New Roman" w:cs="Times New Roman"/>
        </w:rPr>
        <w:t xml:space="preserve">. </w:t>
      </w:r>
    </w:p>
    <w:p w14:paraId="32141821" w14:textId="717E5D75" w:rsidR="00624C7A" w:rsidRDefault="00624C7A" w:rsidP="005477D4">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Kontaktné osoby sa pri práci s</w:t>
      </w:r>
      <w:r w:rsidR="00CF246E">
        <w:rPr>
          <w:rFonts w:ascii="Times New Roman" w:hAnsi="Times New Roman" w:cs="Times New Roman"/>
        </w:rPr>
        <w:t xml:space="preserve"> informačným </w:t>
      </w:r>
      <w:r>
        <w:rPr>
          <w:rFonts w:ascii="Times New Roman" w:hAnsi="Times New Roman" w:cs="Times New Roman"/>
        </w:rPr>
        <w:t xml:space="preserve">systémom CPV a jeho funkcionalitami riadia </w:t>
      </w:r>
      <w:del w:id="277" w:author="Autor">
        <w:r>
          <w:rPr>
            <w:rFonts w:ascii="Times New Roman" w:hAnsi="Times New Roman" w:cs="Times New Roman"/>
          </w:rPr>
          <w:delText>používateľskou príručkou</w:delText>
        </w:r>
      </w:del>
      <w:ins w:id="278" w:author="Autor">
        <w:r w:rsidR="0090326D">
          <w:rPr>
            <w:rFonts w:ascii="Times New Roman" w:hAnsi="Times New Roman" w:cs="Times New Roman"/>
          </w:rPr>
          <w:t>dokumentom Príručka</w:t>
        </w:r>
        <w:r w:rsidR="00F75285">
          <w:rPr>
            <w:rFonts w:ascii="Times New Roman" w:hAnsi="Times New Roman" w:cs="Times New Roman"/>
          </w:rPr>
          <w:t xml:space="preserve"> pre používateľa IS CPV</w:t>
        </w:r>
      </w:ins>
      <w:r>
        <w:rPr>
          <w:rFonts w:ascii="Times New Roman" w:hAnsi="Times New Roman" w:cs="Times New Roman"/>
        </w:rPr>
        <w:t xml:space="preserve">, ktorá je dostupná na </w:t>
      </w:r>
      <w:r w:rsidR="00311A47">
        <w:rPr>
          <w:rFonts w:ascii="Times New Roman" w:hAnsi="Times New Roman" w:cs="Times New Roman"/>
        </w:rPr>
        <w:t>P</w:t>
      </w:r>
      <w:r>
        <w:rPr>
          <w:rFonts w:ascii="Times New Roman" w:hAnsi="Times New Roman" w:cs="Times New Roman"/>
        </w:rPr>
        <w:t>ortáli CPV</w:t>
      </w:r>
      <w:r w:rsidR="00CF246E">
        <w:rPr>
          <w:rFonts w:ascii="Times New Roman" w:hAnsi="Times New Roman" w:cs="Times New Roman"/>
        </w:rPr>
        <w:t>.</w:t>
      </w:r>
      <w:r>
        <w:rPr>
          <w:rFonts w:ascii="Times New Roman" w:hAnsi="Times New Roman" w:cs="Times New Roman"/>
        </w:rPr>
        <w:t xml:space="preserve"> </w:t>
      </w:r>
    </w:p>
    <w:p w14:paraId="2EF3B48F" w14:textId="17D433D0" w:rsidR="00C248D8" w:rsidRPr="000900B7" w:rsidRDefault="008A019C" w:rsidP="00FC3CFE">
      <w:pPr>
        <w:numPr>
          <w:ilvl w:val="0"/>
          <w:numId w:val="11"/>
        </w:numPr>
        <w:spacing w:before="120" w:line="240" w:lineRule="auto"/>
        <w:ind w:left="425" w:hanging="425"/>
        <w:rPr>
          <w:rFonts w:ascii="Times New Roman" w:hAnsi="Times New Roman" w:cs="Times New Roman"/>
        </w:rPr>
      </w:pPr>
      <w:r w:rsidRPr="000900B7">
        <w:rPr>
          <w:rFonts w:ascii="Times New Roman" w:hAnsi="Times New Roman" w:cs="Times New Roman"/>
        </w:rPr>
        <w:t>Každej inštitúcii, ktorej administratívne kapacity</w:t>
      </w:r>
      <w:ins w:id="279" w:author="Autor">
        <w:r w:rsidRPr="000900B7">
          <w:rPr>
            <w:rFonts w:ascii="Times New Roman" w:hAnsi="Times New Roman" w:cs="Times New Roman"/>
          </w:rPr>
          <w:t xml:space="preserve"> </w:t>
        </w:r>
        <w:r w:rsidR="00F75285">
          <w:rPr>
            <w:rFonts w:ascii="Times New Roman" w:hAnsi="Times New Roman" w:cs="Times New Roman"/>
          </w:rPr>
          <w:t>EŠIF</w:t>
        </w:r>
      </w:ins>
      <w:r w:rsidR="00F75285">
        <w:rPr>
          <w:rFonts w:ascii="Times New Roman" w:hAnsi="Times New Roman" w:cs="Times New Roman"/>
        </w:rPr>
        <w:t xml:space="preserve"> </w:t>
      </w:r>
      <w:r w:rsidRPr="000900B7">
        <w:rPr>
          <w:rFonts w:ascii="Times New Roman" w:hAnsi="Times New Roman" w:cs="Times New Roman"/>
        </w:rPr>
        <w:t xml:space="preserve">sú v zmysle metodického pokynu </w:t>
      </w:r>
      <w:r w:rsidR="00A81918" w:rsidRPr="000900B7">
        <w:rPr>
          <w:rFonts w:ascii="Times New Roman" w:hAnsi="Times New Roman" w:cs="Times New Roman"/>
        </w:rPr>
        <w:t>povinné</w:t>
      </w:r>
      <w:r w:rsidR="00A81918" w:rsidRPr="00A122F3">
        <w:rPr>
          <w:rFonts w:ascii="Times New Roman" w:hAnsi="Times New Roman" w:cs="Times New Roman"/>
        </w:rPr>
        <w:t xml:space="preserve"> </w:t>
      </w:r>
      <w:r w:rsidRPr="00A122F3">
        <w:rPr>
          <w:rFonts w:ascii="Times New Roman" w:hAnsi="Times New Roman" w:cs="Times New Roman"/>
        </w:rPr>
        <w:t xml:space="preserve">zúčastňovať sa </w:t>
      </w:r>
      <w:r w:rsidR="00C96677" w:rsidRPr="00A122F3">
        <w:rPr>
          <w:rFonts w:ascii="Times New Roman" w:hAnsi="Times New Roman" w:cs="Times New Roman"/>
        </w:rPr>
        <w:t xml:space="preserve">vzdelávania podľa </w:t>
      </w:r>
      <w:r w:rsidRPr="00A122F3">
        <w:rPr>
          <w:rFonts w:ascii="Times New Roman" w:hAnsi="Times New Roman" w:cs="Times New Roman"/>
        </w:rPr>
        <w:t>CPV</w:t>
      </w:r>
      <w:r w:rsidR="00A110A6" w:rsidRPr="00A122F3">
        <w:rPr>
          <w:rFonts w:ascii="Times New Roman" w:hAnsi="Times New Roman" w:cs="Times New Roman"/>
        </w:rPr>
        <w:t>,</w:t>
      </w:r>
      <w:r w:rsidRPr="00A122F3">
        <w:rPr>
          <w:rFonts w:ascii="Times New Roman" w:hAnsi="Times New Roman" w:cs="Times New Roman"/>
        </w:rPr>
        <w:t xml:space="preserve"> sú udelené prístupové práva pre max</w:t>
      </w:r>
      <w:r w:rsidR="00A81918" w:rsidRPr="000900B7">
        <w:rPr>
          <w:rFonts w:ascii="Times New Roman" w:hAnsi="Times New Roman" w:cs="Times New Roman"/>
        </w:rPr>
        <w:t xml:space="preserve">imálne </w:t>
      </w:r>
      <w:r w:rsidRPr="000900B7">
        <w:rPr>
          <w:rFonts w:ascii="Times New Roman" w:hAnsi="Times New Roman" w:cs="Times New Roman"/>
        </w:rPr>
        <w:t>3 osoby.</w:t>
      </w:r>
      <w:r w:rsidR="00403378" w:rsidRPr="000900B7">
        <w:rPr>
          <w:rFonts w:ascii="Times New Roman" w:hAnsi="Times New Roman" w:cs="Times New Roman"/>
        </w:rPr>
        <w:t xml:space="preserve"> V od</w:t>
      </w:r>
      <w:ins w:id="280" w:author="Autor">
        <w:r w:rsidR="00D87FDE">
          <w:rPr>
            <w:rFonts w:ascii="Times New Roman" w:hAnsi="Times New Roman" w:cs="Times New Roman"/>
          </w:rPr>
          <w:t>ô</w:t>
        </w:r>
      </w:ins>
      <w:r w:rsidR="00403378" w:rsidRPr="000900B7">
        <w:rPr>
          <w:rFonts w:ascii="Times New Roman" w:hAnsi="Times New Roman" w:cs="Times New Roman"/>
        </w:rPr>
        <w:t>v</w:t>
      </w:r>
      <w:r w:rsidR="00D87FDE">
        <w:rPr>
          <w:rFonts w:ascii="Times New Roman" w:hAnsi="Times New Roman" w:cs="Times New Roman"/>
        </w:rPr>
        <w:t>o</w:t>
      </w:r>
      <w:r w:rsidR="00403378" w:rsidRPr="000900B7">
        <w:rPr>
          <w:rFonts w:ascii="Times New Roman" w:hAnsi="Times New Roman" w:cs="Times New Roman"/>
        </w:rPr>
        <w:t>dnených prípadoch môže gestor CPV</w:t>
      </w:r>
      <w:ins w:id="281" w:author="Autor">
        <w:r w:rsidR="009341D2">
          <w:rPr>
            <w:rStyle w:val="Odkaznapoznmkupodiarou"/>
            <w:rFonts w:ascii="Times New Roman" w:hAnsi="Times New Roman" w:cs="Times New Roman"/>
          </w:rPr>
          <w:footnoteReference w:id="5"/>
        </w:r>
      </w:ins>
      <w:r w:rsidR="00403378" w:rsidRPr="000900B7">
        <w:rPr>
          <w:rFonts w:ascii="Times New Roman" w:hAnsi="Times New Roman" w:cs="Times New Roman"/>
        </w:rPr>
        <w:t xml:space="preserve"> na základe oficiálnej požiadavky zvýš</w:t>
      </w:r>
      <w:r w:rsidR="00403378" w:rsidRPr="00A122F3">
        <w:rPr>
          <w:rFonts w:ascii="Times New Roman" w:hAnsi="Times New Roman" w:cs="Times New Roman"/>
        </w:rPr>
        <w:t>iť počet osôb s prístupovými právami pre inštitúciu.</w:t>
      </w:r>
      <w:r w:rsidR="00A975C1" w:rsidRPr="00A122F3">
        <w:rPr>
          <w:rFonts w:ascii="Times New Roman" w:hAnsi="Times New Roman" w:cs="Times New Roman"/>
        </w:rPr>
        <w:t xml:space="preserve"> Osoby s prístupovými právami </w:t>
      </w:r>
      <w:r w:rsidR="00A81918" w:rsidRPr="00A122F3">
        <w:rPr>
          <w:rFonts w:ascii="Times New Roman" w:hAnsi="Times New Roman" w:cs="Times New Roman"/>
        </w:rPr>
        <w:t xml:space="preserve">vykonávajú </w:t>
      </w:r>
      <w:r w:rsidR="00A975C1" w:rsidRPr="00A122F3">
        <w:rPr>
          <w:rFonts w:ascii="Times New Roman" w:hAnsi="Times New Roman" w:cs="Times New Roman"/>
        </w:rPr>
        <w:t xml:space="preserve">funkciu </w:t>
      </w:r>
      <w:ins w:id="284" w:author="Autor">
        <w:r w:rsidR="002732CF">
          <w:rPr>
            <w:rFonts w:ascii="Times New Roman" w:hAnsi="Times New Roman" w:cs="Times New Roman"/>
          </w:rPr>
          <w:t>„</w:t>
        </w:r>
      </w:ins>
      <w:r w:rsidR="0090326D">
        <w:rPr>
          <w:rFonts w:ascii="Times New Roman" w:hAnsi="Times New Roman" w:cs="Times New Roman"/>
        </w:rPr>
        <w:t>k</w:t>
      </w:r>
      <w:r w:rsidR="00A975C1" w:rsidRPr="00A122F3">
        <w:rPr>
          <w:rFonts w:ascii="Times New Roman" w:hAnsi="Times New Roman" w:cs="Times New Roman"/>
        </w:rPr>
        <w:t>ontaktnej osoby</w:t>
      </w:r>
      <w:del w:id="285" w:author="Autor">
        <w:r w:rsidR="00A975C1" w:rsidRPr="00C248D8">
          <w:rPr>
            <w:rFonts w:ascii="Times New Roman" w:hAnsi="Times New Roman" w:cs="Times New Roman"/>
          </w:rPr>
          <w:delText>.</w:delText>
        </w:r>
        <w:r w:rsidR="00711AF6" w:rsidRPr="00C248D8">
          <w:rPr>
            <w:rFonts w:ascii="Times New Roman" w:hAnsi="Times New Roman" w:cs="Times New Roman"/>
          </w:rPr>
          <w:delText xml:space="preserve"> Zoznam</w:delText>
        </w:r>
      </w:del>
      <w:ins w:id="286" w:author="Autor">
        <w:r w:rsidR="002732CF">
          <w:rPr>
            <w:rFonts w:ascii="Times New Roman" w:hAnsi="Times New Roman" w:cs="Times New Roman"/>
          </w:rPr>
          <w:t>“</w:t>
        </w:r>
        <w:r w:rsidR="0077563B" w:rsidRPr="00A122F3">
          <w:rPr>
            <w:rFonts w:ascii="Times New Roman" w:hAnsi="Times New Roman" w:cs="Times New Roman"/>
          </w:rPr>
          <w:t xml:space="preserve"> pre komunikáciu</w:t>
        </w:r>
        <w:r w:rsidR="00A122F3">
          <w:rPr>
            <w:rFonts w:ascii="Times New Roman" w:hAnsi="Times New Roman" w:cs="Times New Roman"/>
          </w:rPr>
          <w:t xml:space="preserve"> s odborom AK EŠIF</w:t>
        </w:r>
        <w:r w:rsidR="00A975C1" w:rsidRPr="00A122F3">
          <w:rPr>
            <w:rFonts w:ascii="Times New Roman" w:hAnsi="Times New Roman" w:cs="Times New Roman"/>
          </w:rPr>
          <w:t>.</w:t>
        </w:r>
        <w:r w:rsidR="00796D27">
          <w:rPr>
            <w:rFonts w:ascii="Times New Roman" w:hAnsi="Times New Roman" w:cs="Times New Roman"/>
          </w:rPr>
          <w:t xml:space="preserve"> Aktuálny z</w:t>
        </w:r>
        <w:r w:rsidR="00711AF6" w:rsidRPr="00A122F3">
          <w:rPr>
            <w:rFonts w:ascii="Times New Roman" w:hAnsi="Times New Roman" w:cs="Times New Roman"/>
          </w:rPr>
          <w:t>oznam</w:t>
        </w:r>
      </w:ins>
      <w:r w:rsidR="00711AF6" w:rsidRPr="00A122F3">
        <w:rPr>
          <w:rFonts w:ascii="Times New Roman" w:hAnsi="Times New Roman" w:cs="Times New Roman"/>
        </w:rPr>
        <w:t xml:space="preserve"> kontaktných osôb </w:t>
      </w:r>
      <w:ins w:id="287" w:author="Autor">
        <w:r w:rsidR="002732CF">
          <w:rPr>
            <w:rFonts w:ascii="Times New Roman" w:hAnsi="Times New Roman" w:cs="Times New Roman"/>
          </w:rPr>
          <w:t xml:space="preserve">jednotlivých rezortov </w:t>
        </w:r>
      </w:ins>
      <w:r w:rsidR="00711AF6" w:rsidRPr="00A122F3">
        <w:rPr>
          <w:rFonts w:ascii="Times New Roman" w:hAnsi="Times New Roman" w:cs="Times New Roman"/>
        </w:rPr>
        <w:t>je uvedený</w:t>
      </w:r>
      <w:ins w:id="288" w:author="Autor">
        <w:r w:rsidR="00863DE0" w:rsidRPr="000900B7">
          <w:rPr>
            <w:rFonts w:ascii="Times New Roman" w:hAnsi="Times New Roman" w:cs="Times New Roman"/>
          </w:rPr>
          <w:t xml:space="preserve"> </w:t>
        </w:r>
        <w:r w:rsidR="002732CF">
          <w:rPr>
            <w:rFonts w:ascii="Times New Roman" w:hAnsi="Times New Roman" w:cs="Times New Roman"/>
          </w:rPr>
          <w:t xml:space="preserve"> a aktualizovaný</w:t>
        </w:r>
      </w:ins>
      <w:r w:rsidR="002732CF">
        <w:rPr>
          <w:rFonts w:ascii="Times New Roman" w:hAnsi="Times New Roman" w:cs="Times New Roman"/>
        </w:rPr>
        <w:t xml:space="preserve"> </w:t>
      </w:r>
      <w:r w:rsidR="00863DE0" w:rsidRPr="000900B7">
        <w:rPr>
          <w:rFonts w:ascii="Times New Roman" w:hAnsi="Times New Roman" w:cs="Times New Roman"/>
        </w:rPr>
        <w:t xml:space="preserve">vo verejnej časti </w:t>
      </w:r>
      <w:r w:rsidR="00A81918" w:rsidRPr="000900B7">
        <w:rPr>
          <w:rFonts w:ascii="Times New Roman" w:hAnsi="Times New Roman" w:cs="Times New Roman"/>
        </w:rPr>
        <w:t>p</w:t>
      </w:r>
      <w:r w:rsidR="00863DE0" w:rsidRPr="000900B7">
        <w:rPr>
          <w:rFonts w:ascii="Times New Roman" w:hAnsi="Times New Roman" w:cs="Times New Roman"/>
        </w:rPr>
        <w:t>ortálu CPV.</w:t>
      </w:r>
    </w:p>
    <w:p w14:paraId="72C894D0" w14:textId="4DBDC14A" w:rsidR="00542E6E" w:rsidRDefault="0077563B" w:rsidP="00FC3CFE">
      <w:pPr>
        <w:numPr>
          <w:ilvl w:val="0"/>
          <w:numId w:val="11"/>
        </w:numPr>
        <w:spacing w:before="120" w:line="240" w:lineRule="auto"/>
        <w:ind w:left="425" w:hanging="425"/>
        <w:rPr>
          <w:ins w:id="289" w:author="Autor"/>
          <w:rFonts w:ascii="Times New Roman" w:hAnsi="Times New Roman" w:cs="Times New Roman"/>
        </w:rPr>
      </w:pPr>
      <w:ins w:id="290" w:author="Autor">
        <w:r>
          <w:rPr>
            <w:rFonts w:ascii="Times New Roman" w:hAnsi="Times New Roman" w:cs="Times New Roman"/>
          </w:rPr>
          <w:t>Pre účely aktualizovania databázy AK</w:t>
        </w:r>
        <w:r w:rsidR="000B4D98">
          <w:rPr>
            <w:rFonts w:ascii="Times New Roman" w:hAnsi="Times New Roman" w:cs="Times New Roman"/>
          </w:rPr>
          <w:t xml:space="preserve"> EŠIF </w:t>
        </w:r>
        <w:r>
          <w:rPr>
            <w:rFonts w:ascii="Times New Roman" w:hAnsi="Times New Roman" w:cs="Times New Roman"/>
          </w:rPr>
          <w:t xml:space="preserve"> je možné udeliť oprávnenie aj iným osobám, odlišným od kontaktnej osoby. </w:t>
        </w:r>
        <w:r w:rsidR="009341D2">
          <w:rPr>
            <w:rFonts w:ascii="Times New Roman" w:hAnsi="Times New Roman" w:cs="Times New Roman"/>
          </w:rPr>
          <w:t>Týmto osobám sa prideľuje rola „</w:t>
        </w:r>
        <w:r>
          <w:rPr>
            <w:rFonts w:ascii="Times New Roman" w:hAnsi="Times New Roman" w:cs="Times New Roman"/>
          </w:rPr>
          <w:t>Správca AK</w:t>
        </w:r>
        <w:r w:rsidR="009341D2">
          <w:rPr>
            <w:rFonts w:ascii="Times New Roman" w:hAnsi="Times New Roman" w:cs="Times New Roman"/>
          </w:rPr>
          <w:t>“, ktorá</w:t>
        </w:r>
        <w:r>
          <w:rPr>
            <w:rFonts w:ascii="Times New Roman" w:hAnsi="Times New Roman" w:cs="Times New Roman"/>
          </w:rPr>
          <w:t xml:space="preserve"> má prístup k databáze AK</w:t>
        </w:r>
        <w:r w:rsidR="000B4D98">
          <w:rPr>
            <w:rFonts w:ascii="Times New Roman" w:hAnsi="Times New Roman" w:cs="Times New Roman"/>
          </w:rPr>
          <w:t xml:space="preserve"> EŠIF</w:t>
        </w:r>
        <w:r>
          <w:rPr>
            <w:rFonts w:ascii="Times New Roman" w:hAnsi="Times New Roman" w:cs="Times New Roman"/>
          </w:rPr>
          <w:t xml:space="preserve">, nemá oprávnenia na </w:t>
        </w:r>
        <w:r w:rsidR="00707D8A">
          <w:rPr>
            <w:rFonts w:ascii="Times New Roman" w:hAnsi="Times New Roman" w:cs="Times New Roman"/>
          </w:rPr>
          <w:t xml:space="preserve">aktivity súvisiace s organizovaním </w:t>
        </w:r>
        <w:r>
          <w:rPr>
            <w:rFonts w:ascii="Times New Roman" w:hAnsi="Times New Roman" w:cs="Times New Roman"/>
          </w:rPr>
          <w:t>vzdelávania za svoju inštitúciu</w:t>
        </w:r>
        <w:r w:rsidR="002732CF">
          <w:rPr>
            <w:rFonts w:ascii="Times New Roman" w:hAnsi="Times New Roman" w:cs="Times New Roman"/>
          </w:rPr>
          <w:t>.</w:t>
        </w:r>
      </w:ins>
    </w:p>
    <w:p w14:paraId="29FD9DD7" w14:textId="16AE9262" w:rsidR="00DF6B7D" w:rsidRDefault="00DF6B7D" w:rsidP="00FC3CFE">
      <w:pPr>
        <w:numPr>
          <w:ilvl w:val="0"/>
          <w:numId w:val="11"/>
        </w:numPr>
        <w:spacing w:before="120" w:line="240" w:lineRule="auto"/>
        <w:ind w:left="425" w:hanging="425"/>
        <w:rPr>
          <w:rFonts w:ascii="Times New Roman" w:hAnsi="Times New Roman" w:cs="Times New Roman"/>
        </w:rPr>
      </w:pPr>
      <w:r>
        <w:rPr>
          <w:rFonts w:ascii="Times New Roman" w:hAnsi="Times New Roman" w:cs="Times New Roman"/>
        </w:rPr>
        <w:t>Každú zmenu</w:t>
      </w:r>
      <w:ins w:id="291" w:author="Autor">
        <w:r w:rsidR="0090326D">
          <w:rPr>
            <w:rFonts w:ascii="Times New Roman" w:hAnsi="Times New Roman" w:cs="Times New Roman"/>
          </w:rPr>
          <w:t>,</w:t>
        </w:r>
      </w:ins>
      <w:r>
        <w:rPr>
          <w:rFonts w:ascii="Times New Roman" w:hAnsi="Times New Roman" w:cs="Times New Roman"/>
        </w:rPr>
        <w:t xml:space="preserve"> týkajúcu sa údajov o kontaktnej osobe</w:t>
      </w:r>
      <w:r w:rsidR="0077563B">
        <w:rPr>
          <w:rFonts w:ascii="Times New Roman" w:hAnsi="Times New Roman" w:cs="Times New Roman"/>
        </w:rPr>
        <w:t xml:space="preserve"> </w:t>
      </w:r>
      <w:ins w:id="292" w:author="Autor">
        <w:r w:rsidR="0077563B">
          <w:rPr>
            <w:rFonts w:ascii="Times New Roman" w:hAnsi="Times New Roman" w:cs="Times New Roman"/>
          </w:rPr>
          <w:t>v zmysle bodov 5. a 6.</w:t>
        </w:r>
        <w:r w:rsidR="00566D25">
          <w:rPr>
            <w:rFonts w:ascii="Times New Roman" w:hAnsi="Times New Roman" w:cs="Times New Roman"/>
          </w:rPr>
          <w:t xml:space="preserve"> </w:t>
        </w:r>
      </w:ins>
      <w:r w:rsidR="00566D25">
        <w:rPr>
          <w:rFonts w:ascii="Times New Roman" w:hAnsi="Times New Roman" w:cs="Times New Roman"/>
        </w:rPr>
        <w:t>je potrebné bez zbytočného odkladu oznámiť odboru AK EŠIF prostredníctvom oficiálnych kontaktov</w:t>
      </w:r>
      <w:ins w:id="293" w:author="Autor">
        <w:r w:rsidR="002732CF">
          <w:rPr>
            <w:rFonts w:ascii="Times New Roman" w:hAnsi="Times New Roman" w:cs="Times New Roman"/>
          </w:rPr>
          <w:t>,</w:t>
        </w:r>
      </w:ins>
      <w:r w:rsidR="00566D25">
        <w:rPr>
          <w:rFonts w:ascii="Times New Roman" w:hAnsi="Times New Roman" w:cs="Times New Roman"/>
        </w:rPr>
        <w:t xml:space="preserve"> uvedených na portáli CPV.</w:t>
      </w:r>
    </w:p>
    <w:p w14:paraId="562258B0" w14:textId="11978D30" w:rsidR="00814D10" w:rsidRDefault="00814D10" w:rsidP="00814D10">
      <w:pPr>
        <w:spacing w:before="120" w:line="240" w:lineRule="auto"/>
        <w:rPr>
          <w:ins w:id="294" w:author="Autor"/>
          <w:rFonts w:ascii="Times New Roman" w:hAnsi="Times New Roman" w:cs="Times New Roman"/>
        </w:rPr>
      </w:pPr>
    </w:p>
    <w:p w14:paraId="7E101778" w14:textId="77777777" w:rsidR="00814D10" w:rsidRDefault="00814D10" w:rsidP="00814D10">
      <w:pPr>
        <w:spacing w:before="120" w:line="240" w:lineRule="auto"/>
        <w:rPr>
          <w:ins w:id="295" w:author="Autor"/>
          <w:rFonts w:ascii="Times New Roman" w:hAnsi="Times New Roman" w:cs="Times New Roman"/>
        </w:rPr>
      </w:pPr>
    </w:p>
    <w:p w14:paraId="45009C35" w14:textId="4C49B26B" w:rsidR="0034135F" w:rsidRPr="00FF0994" w:rsidRDefault="00FF0994" w:rsidP="0006073B">
      <w:pPr>
        <w:pStyle w:val="Nadpis2"/>
        <w:numPr>
          <w:ilvl w:val="0"/>
          <w:numId w:val="0"/>
        </w:numPr>
        <w:rPr>
          <w:color w:val="365F91" w:themeColor="accent1" w:themeShade="BF"/>
        </w:rPr>
      </w:pPr>
      <w:bookmarkStart w:id="296" w:name="_Toc507502700"/>
      <w:bookmarkStart w:id="297" w:name="_Toc475612992"/>
      <w:r>
        <w:rPr>
          <w:color w:val="365F91" w:themeColor="accent1" w:themeShade="BF"/>
        </w:rPr>
        <w:t xml:space="preserve">5 </w:t>
      </w:r>
      <w:r w:rsidR="0034135F" w:rsidRPr="00D340F2">
        <w:rPr>
          <w:color w:val="365F91" w:themeColor="accent1" w:themeShade="BF"/>
        </w:rPr>
        <w:t>Databáza</w:t>
      </w:r>
      <w:r w:rsidR="0034135F" w:rsidRPr="00FF0994">
        <w:rPr>
          <w:color w:val="365F91" w:themeColor="accent1" w:themeShade="BF"/>
        </w:rPr>
        <w:t xml:space="preserve"> AK EŠIF</w:t>
      </w:r>
      <w:bookmarkEnd w:id="296"/>
      <w:bookmarkEnd w:id="297"/>
    </w:p>
    <w:p w14:paraId="535E7B14" w14:textId="42D47207" w:rsidR="00C248D8" w:rsidRDefault="008A019C" w:rsidP="00841165">
      <w:pPr>
        <w:numPr>
          <w:ilvl w:val="0"/>
          <w:numId w:val="12"/>
        </w:numPr>
        <w:spacing w:before="120" w:line="240" w:lineRule="auto"/>
        <w:ind w:left="426" w:hanging="426"/>
        <w:rPr>
          <w:rFonts w:ascii="Times New Roman" w:hAnsi="Times New Roman" w:cs="Times New Roman"/>
        </w:rPr>
      </w:pPr>
      <w:r w:rsidRPr="00863DE0">
        <w:rPr>
          <w:rFonts w:ascii="Times New Roman" w:hAnsi="Times New Roman" w:cs="Times New Roman"/>
        </w:rPr>
        <w:t>Databáza AK E</w:t>
      </w:r>
      <w:r w:rsidR="00A975C1" w:rsidRPr="00863DE0">
        <w:rPr>
          <w:rFonts w:ascii="Times New Roman" w:hAnsi="Times New Roman" w:cs="Times New Roman"/>
        </w:rPr>
        <w:t xml:space="preserve">ŠIF je zoznam </w:t>
      </w:r>
      <w:r w:rsidR="00A81918">
        <w:rPr>
          <w:rFonts w:ascii="Times New Roman" w:hAnsi="Times New Roman" w:cs="Times New Roman"/>
        </w:rPr>
        <w:t xml:space="preserve">všetkých </w:t>
      </w:r>
      <w:r w:rsidR="00A975C1" w:rsidRPr="00863DE0">
        <w:rPr>
          <w:rFonts w:ascii="Times New Roman" w:hAnsi="Times New Roman" w:cs="Times New Roman"/>
        </w:rPr>
        <w:t>administratívnych kapacít</w:t>
      </w:r>
      <w:r w:rsidR="000B4D98">
        <w:rPr>
          <w:rFonts w:ascii="Times New Roman" w:hAnsi="Times New Roman" w:cs="Times New Roman"/>
        </w:rPr>
        <w:t xml:space="preserve"> </w:t>
      </w:r>
      <w:ins w:id="298" w:author="Autor">
        <w:r w:rsidR="000B4D98" w:rsidRPr="00C248D8">
          <w:rPr>
            <w:rFonts w:ascii="Times New Roman" w:hAnsi="Times New Roman" w:cs="Times New Roman"/>
          </w:rPr>
          <w:t>EŠIF</w:t>
        </w:r>
        <w:r w:rsidR="00A975C1" w:rsidRPr="00863DE0">
          <w:rPr>
            <w:rFonts w:ascii="Times New Roman" w:hAnsi="Times New Roman" w:cs="Times New Roman"/>
          </w:rPr>
          <w:t xml:space="preserve"> </w:t>
        </w:r>
      </w:ins>
      <w:r w:rsidR="00A81918">
        <w:rPr>
          <w:rFonts w:ascii="Times New Roman" w:hAnsi="Times New Roman" w:cs="Times New Roman"/>
        </w:rPr>
        <w:t>(</w:t>
      </w:r>
      <w:r w:rsidR="0074184D">
        <w:rPr>
          <w:rFonts w:ascii="Times New Roman" w:hAnsi="Times New Roman" w:cs="Times New Roman"/>
        </w:rPr>
        <w:t xml:space="preserve">zamestnancov </w:t>
      </w:r>
      <w:r w:rsidR="00A81918">
        <w:rPr>
          <w:rFonts w:ascii="Times New Roman" w:hAnsi="Times New Roman" w:cs="Times New Roman"/>
        </w:rPr>
        <w:t>na miestach administratívnych kapacít</w:t>
      </w:r>
      <w:ins w:id="299" w:author="Autor">
        <w:r w:rsidR="000B4D98" w:rsidRPr="000B4D98">
          <w:rPr>
            <w:rFonts w:ascii="Times New Roman" w:hAnsi="Times New Roman" w:cs="Times New Roman"/>
          </w:rPr>
          <w:t xml:space="preserve"> </w:t>
        </w:r>
        <w:r w:rsidR="000B4D98" w:rsidRPr="00C248D8">
          <w:rPr>
            <w:rFonts w:ascii="Times New Roman" w:hAnsi="Times New Roman" w:cs="Times New Roman"/>
          </w:rPr>
          <w:t>EŠIF</w:t>
        </w:r>
      </w:ins>
      <w:r w:rsidR="00A81918">
        <w:rPr>
          <w:rFonts w:ascii="Times New Roman" w:hAnsi="Times New Roman" w:cs="Times New Roman"/>
        </w:rPr>
        <w:t xml:space="preserve">) </w:t>
      </w:r>
      <w:r w:rsidR="00A975C1" w:rsidRPr="00863DE0">
        <w:rPr>
          <w:rFonts w:ascii="Times New Roman" w:hAnsi="Times New Roman" w:cs="Times New Roman"/>
        </w:rPr>
        <w:t xml:space="preserve">aktívne pôsobiacich </w:t>
      </w:r>
      <w:del w:id="300" w:author="Autor">
        <w:r w:rsidR="00A975C1" w:rsidRPr="00863DE0">
          <w:rPr>
            <w:rFonts w:ascii="Times New Roman" w:hAnsi="Times New Roman" w:cs="Times New Roman"/>
          </w:rPr>
          <w:delText>na subjektoch</w:delText>
        </w:r>
      </w:del>
      <w:ins w:id="301" w:author="Autor">
        <w:r w:rsidR="002732CF">
          <w:rPr>
            <w:rFonts w:ascii="Times New Roman" w:hAnsi="Times New Roman" w:cs="Times New Roman"/>
          </w:rPr>
          <w:t>v inštitúciách</w:t>
        </w:r>
      </w:ins>
      <w:r w:rsidR="002732CF">
        <w:rPr>
          <w:rFonts w:ascii="Times New Roman" w:hAnsi="Times New Roman" w:cs="Times New Roman"/>
        </w:rPr>
        <w:t xml:space="preserve"> </w:t>
      </w:r>
      <w:r w:rsidR="00A975C1" w:rsidRPr="00863DE0">
        <w:rPr>
          <w:rFonts w:ascii="Times New Roman" w:hAnsi="Times New Roman" w:cs="Times New Roman"/>
        </w:rPr>
        <w:t xml:space="preserve">zapojených do riadenia, implementácie, kontroly a auditu EŠIF v Slovenskej republike v programovom období 2014-2020 (od nástupu </w:t>
      </w:r>
      <w:r w:rsidR="0090326D">
        <w:rPr>
          <w:rFonts w:ascii="Times New Roman" w:hAnsi="Times New Roman" w:cs="Times New Roman"/>
        </w:rPr>
        <w:t xml:space="preserve">do </w:t>
      </w:r>
      <w:ins w:id="302" w:author="Autor">
        <w:r w:rsidR="0090326D">
          <w:rPr>
            <w:rFonts w:ascii="Times New Roman" w:hAnsi="Times New Roman" w:cs="Times New Roman"/>
          </w:rPr>
          <w:t xml:space="preserve">pracovného pomeru až </w:t>
        </w:r>
        <w:r w:rsidR="00A975C1" w:rsidRPr="00863DE0">
          <w:rPr>
            <w:rFonts w:ascii="Times New Roman" w:hAnsi="Times New Roman" w:cs="Times New Roman"/>
          </w:rPr>
          <w:t xml:space="preserve">do </w:t>
        </w:r>
      </w:ins>
      <w:r w:rsidR="00A975C1" w:rsidRPr="00863DE0">
        <w:rPr>
          <w:rFonts w:ascii="Times New Roman" w:hAnsi="Times New Roman" w:cs="Times New Roman"/>
        </w:rPr>
        <w:t>ukončenia pracovného pomeru).</w:t>
      </w:r>
      <w:r w:rsidR="0013304F">
        <w:rPr>
          <w:rFonts w:ascii="Times New Roman" w:hAnsi="Times New Roman" w:cs="Times New Roman"/>
        </w:rPr>
        <w:t xml:space="preserve"> Prístup do databázy AK EŠIF je zabezpečený cez portál C</w:t>
      </w:r>
      <w:r w:rsidR="00DF6B7D">
        <w:rPr>
          <w:rFonts w:ascii="Times New Roman" w:hAnsi="Times New Roman" w:cs="Times New Roman"/>
        </w:rPr>
        <w:t>PV</w:t>
      </w:r>
      <w:r w:rsidR="0013304F">
        <w:rPr>
          <w:rFonts w:ascii="Times New Roman" w:hAnsi="Times New Roman" w:cs="Times New Roman"/>
        </w:rPr>
        <w:t>.</w:t>
      </w:r>
    </w:p>
    <w:p w14:paraId="5B416C63" w14:textId="29D4FF87" w:rsidR="00C248D8" w:rsidRDefault="00A975C1" w:rsidP="00841165">
      <w:pPr>
        <w:numPr>
          <w:ilvl w:val="0"/>
          <w:numId w:val="12"/>
        </w:numPr>
        <w:spacing w:before="120" w:line="240" w:lineRule="auto"/>
        <w:ind w:left="426" w:hanging="426"/>
        <w:rPr>
          <w:rFonts w:ascii="Times New Roman" w:hAnsi="Times New Roman" w:cs="Times New Roman"/>
        </w:rPr>
      </w:pPr>
      <w:r w:rsidRPr="00C248D8">
        <w:rPr>
          <w:rFonts w:ascii="Times New Roman" w:hAnsi="Times New Roman" w:cs="Times New Roman"/>
        </w:rPr>
        <w:t>Subjekty uvedené v kapitole 3, bod 1 sú zodpovedné za správnosť a aktuálnosť údajov o svojich administratívnych kapacitách</w:t>
      </w:r>
      <w:r w:rsidR="000B4D98">
        <w:rPr>
          <w:rFonts w:ascii="Times New Roman" w:hAnsi="Times New Roman" w:cs="Times New Roman"/>
        </w:rPr>
        <w:t xml:space="preserve"> </w:t>
      </w:r>
      <w:ins w:id="303" w:author="Autor">
        <w:r w:rsidR="000B4D98" w:rsidRPr="00C248D8">
          <w:rPr>
            <w:rFonts w:ascii="Times New Roman" w:hAnsi="Times New Roman" w:cs="Times New Roman"/>
          </w:rPr>
          <w:t>EŠIF</w:t>
        </w:r>
        <w:r w:rsidR="00F75285">
          <w:rPr>
            <w:rFonts w:ascii="Times New Roman" w:hAnsi="Times New Roman" w:cs="Times New Roman"/>
          </w:rPr>
          <w:t>,</w:t>
        </w:r>
        <w:r w:rsidRPr="00C248D8">
          <w:rPr>
            <w:rFonts w:ascii="Times New Roman" w:hAnsi="Times New Roman" w:cs="Times New Roman"/>
          </w:rPr>
          <w:t xml:space="preserve"> </w:t>
        </w:r>
      </w:ins>
      <w:r w:rsidRPr="00C248D8">
        <w:rPr>
          <w:rFonts w:ascii="Times New Roman" w:hAnsi="Times New Roman" w:cs="Times New Roman"/>
        </w:rPr>
        <w:t>uvedených v Databáze AK EŠIF. Prístup do Databázy AK EŠIF majú len kontaktné osoby.</w:t>
      </w:r>
    </w:p>
    <w:p w14:paraId="15EA5385" w14:textId="6C730FFC" w:rsidR="00496A3A" w:rsidRPr="00C248D8" w:rsidRDefault="00711AF6" w:rsidP="00841165">
      <w:pPr>
        <w:numPr>
          <w:ilvl w:val="0"/>
          <w:numId w:val="12"/>
        </w:numPr>
        <w:spacing w:before="120" w:line="240" w:lineRule="auto"/>
        <w:ind w:left="426" w:hanging="426"/>
        <w:rPr>
          <w:rFonts w:ascii="Times New Roman" w:hAnsi="Times New Roman" w:cs="Times New Roman"/>
        </w:rPr>
      </w:pPr>
      <w:r w:rsidRPr="00C248D8">
        <w:rPr>
          <w:rFonts w:ascii="Times New Roman" w:hAnsi="Times New Roman" w:cs="Times New Roman"/>
        </w:rPr>
        <w:t>V Databáze AK EŠIF sú k</w:t>
      </w:r>
      <w:r w:rsidR="00496A3A" w:rsidRPr="00C248D8">
        <w:rPr>
          <w:rFonts w:ascii="Times New Roman" w:hAnsi="Times New Roman" w:cs="Times New Roman"/>
        </w:rPr>
        <w:t xml:space="preserve">u každej </w:t>
      </w:r>
      <w:r w:rsidRPr="00C248D8">
        <w:rPr>
          <w:rFonts w:ascii="Times New Roman" w:hAnsi="Times New Roman" w:cs="Times New Roman"/>
        </w:rPr>
        <w:t>administratívnej kapacite</w:t>
      </w:r>
      <w:r w:rsidR="000B4D98">
        <w:rPr>
          <w:rFonts w:ascii="Times New Roman" w:hAnsi="Times New Roman" w:cs="Times New Roman"/>
        </w:rPr>
        <w:t xml:space="preserve"> </w:t>
      </w:r>
      <w:ins w:id="304" w:author="Autor">
        <w:r w:rsidR="000B4D98" w:rsidRPr="00C248D8">
          <w:rPr>
            <w:rFonts w:ascii="Times New Roman" w:hAnsi="Times New Roman" w:cs="Times New Roman"/>
          </w:rPr>
          <w:t>EŠIF</w:t>
        </w:r>
        <w:r w:rsidR="000B4D98">
          <w:rPr>
            <w:rFonts w:ascii="Times New Roman" w:hAnsi="Times New Roman" w:cs="Times New Roman"/>
          </w:rPr>
          <w:t xml:space="preserve"> </w:t>
        </w:r>
        <w:r w:rsidRPr="00C248D8">
          <w:rPr>
            <w:rFonts w:ascii="Times New Roman" w:hAnsi="Times New Roman" w:cs="Times New Roman"/>
          </w:rPr>
          <w:t xml:space="preserve"> </w:t>
        </w:r>
      </w:ins>
      <w:r w:rsidR="00496A3A" w:rsidRPr="00C248D8">
        <w:rPr>
          <w:rFonts w:ascii="Times New Roman" w:hAnsi="Times New Roman" w:cs="Times New Roman"/>
        </w:rPr>
        <w:t xml:space="preserve">k dispozícii minimálne tieto </w:t>
      </w:r>
      <w:r w:rsidRPr="00C248D8">
        <w:rPr>
          <w:rFonts w:ascii="Times New Roman" w:hAnsi="Times New Roman" w:cs="Times New Roman"/>
        </w:rPr>
        <w:t>informácie</w:t>
      </w:r>
      <w:r w:rsidR="00496A3A" w:rsidRPr="00C248D8">
        <w:rPr>
          <w:rFonts w:ascii="Times New Roman" w:hAnsi="Times New Roman" w:cs="Times New Roman"/>
        </w:rPr>
        <w:t>:</w:t>
      </w:r>
    </w:p>
    <w:p w14:paraId="6E0E7259" w14:textId="77777777" w:rsidR="00496A3A" w:rsidRPr="002639E5" w:rsidRDefault="00496A3A" w:rsidP="005477D4">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meno</w:t>
      </w:r>
    </w:p>
    <w:p w14:paraId="3B45B632" w14:textId="77777777"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priezvisko</w:t>
      </w:r>
    </w:p>
    <w:p w14:paraId="7C6B6B5C" w14:textId="77777777"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emailová adresa</w:t>
      </w:r>
    </w:p>
    <w:p w14:paraId="6B274A9C" w14:textId="77777777" w:rsidR="00496A3A" w:rsidRPr="002639E5" w:rsidRDefault="00496A3A">
      <w:pPr>
        <w:pStyle w:val="Odsekzoznamu"/>
        <w:numPr>
          <w:ilvl w:val="0"/>
          <w:numId w:val="8"/>
        </w:numPr>
        <w:spacing w:before="120" w:line="240" w:lineRule="auto"/>
        <w:ind w:left="851" w:hanging="425"/>
        <w:contextualSpacing w:val="0"/>
        <w:rPr>
          <w:del w:id="305" w:author="Autor"/>
          <w:rFonts w:ascii="Times New Roman" w:hAnsi="Times New Roman" w:cs="Times New Roman"/>
        </w:rPr>
      </w:pPr>
      <w:del w:id="306" w:author="Autor">
        <w:r w:rsidRPr="002639E5">
          <w:rPr>
            <w:rFonts w:ascii="Times New Roman" w:hAnsi="Times New Roman" w:cs="Times New Roman"/>
          </w:rPr>
          <w:delText>inštitúcia</w:delText>
        </w:r>
      </w:del>
    </w:p>
    <w:p w14:paraId="4103342F" w14:textId="542F49E5"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subjekt</w:t>
      </w:r>
    </w:p>
    <w:p w14:paraId="32F5D4D4" w14:textId="76865E55"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organizačná zložka subjektu</w:t>
      </w:r>
      <w:r w:rsidR="00814D67">
        <w:rPr>
          <w:rFonts w:ascii="Times New Roman" w:hAnsi="Times New Roman" w:cs="Times New Roman"/>
        </w:rPr>
        <w:t xml:space="preserve"> na úrovni oddelenia</w:t>
      </w:r>
    </w:p>
    <w:p w14:paraId="1BF2961F" w14:textId="77777777" w:rsidR="00496A3A"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názov štandardizovanej alebo neštandardizovanej pozície</w:t>
      </w:r>
    </w:p>
    <w:p w14:paraId="4C604944" w14:textId="7F931DC5" w:rsidR="00A81918" w:rsidRPr="002639E5" w:rsidRDefault="00A81918">
      <w:pPr>
        <w:pStyle w:val="Odsekzoznamu"/>
        <w:numPr>
          <w:ilvl w:val="0"/>
          <w:numId w:val="8"/>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 osobných nákladov </w:t>
      </w:r>
      <w:del w:id="307" w:author="Autor">
        <w:r>
          <w:rPr>
            <w:rFonts w:ascii="Times New Roman" w:hAnsi="Times New Roman" w:cs="Times New Roman"/>
          </w:rPr>
          <w:delText>re</w:delText>
        </w:r>
      </w:del>
      <w:r w:rsidR="00D87FDE">
        <w:rPr>
          <w:rFonts w:ascii="Times New Roman" w:hAnsi="Times New Roman" w:cs="Times New Roman"/>
        </w:rPr>
        <w:t>f</w:t>
      </w:r>
      <w:del w:id="308" w:author="Autor">
        <w:r>
          <w:rPr>
            <w:rFonts w:ascii="Times New Roman" w:hAnsi="Times New Roman" w:cs="Times New Roman"/>
          </w:rPr>
          <w:delText>u</w:delText>
        </w:r>
      </w:del>
      <w:ins w:id="309" w:author="Autor">
        <w:r w:rsidR="00D87FDE">
          <w:rPr>
            <w:rFonts w:ascii="Times New Roman" w:hAnsi="Times New Roman" w:cs="Times New Roman"/>
          </w:rPr>
          <w:t>i</w:t>
        </w:r>
      </w:ins>
      <w:r w:rsidR="00D87FDE">
        <w:rPr>
          <w:rFonts w:ascii="Times New Roman" w:hAnsi="Times New Roman" w:cs="Times New Roman"/>
        </w:rPr>
        <w:t>n</w:t>
      </w:r>
      <w:del w:id="310" w:author="Autor">
        <w:r>
          <w:rPr>
            <w:rFonts w:ascii="Times New Roman" w:hAnsi="Times New Roman" w:cs="Times New Roman"/>
          </w:rPr>
          <w:delText>d</w:delText>
        </w:r>
      </w:del>
      <w:ins w:id="311" w:author="Autor">
        <w:r w:rsidR="00D87FDE">
          <w:rPr>
            <w:rFonts w:ascii="Times New Roman" w:hAnsi="Times New Roman" w:cs="Times New Roman"/>
          </w:rPr>
          <w:t>anc</w:t>
        </w:r>
      </w:ins>
      <w:r w:rsidR="00D87FDE">
        <w:rPr>
          <w:rFonts w:ascii="Times New Roman" w:hAnsi="Times New Roman" w:cs="Times New Roman"/>
        </w:rPr>
        <w:t xml:space="preserve">ovaných </w:t>
      </w:r>
      <w:r>
        <w:rPr>
          <w:rFonts w:ascii="Times New Roman" w:hAnsi="Times New Roman" w:cs="Times New Roman"/>
        </w:rPr>
        <w:t>zo zdrojov technickej pomoci.</w:t>
      </w:r>
    </w:p>
    <w:p w14:paraId="7734C868" w14:textId="7A797F6A" w:rsidR="00711AF6" w:rsidRDefault="00A81918" w:rsidP="00FC3CFE">
      <w:pPr>
        <w:numPr>
          <w:ilvl w:val="0"/>
          <w:numId w:val="12"/>
        </w:numPr>
        <w:spacing w:before="120" w:line="240" w:lineRule="auto"/>
        <w:ind w:left="425" w:hanging="425"/>
        <w:rPr>
          <w:rFonts w:ascii="Times New Roman" w:hAnsi="Times New Roman" w:cs="Times New Roman"/>
        </w:rPr>
      </w:pPr>
      <w:r>
        <w:rPr>
          <w:rFonts w:ascii="Times New Roman" w:hAnsi="Times New Roman" w:cs="Times New Roman"/>
        </w:rPr>
        <w:t>K</w:t>
      </w:r>
      <w:r w:rsidRPr="00D15739">
        <w:rPr>
          <w:rFonts w:ascii="Times New Roman" w:hAnsi="Times New Roman" w:cs="Times New Roman"/>
        </w:rPr>
        <w:t xml:space="preserve">ontaktné osoby aktualizujú </w:t>
      </w:r>
      <w:r>
        <w:rPr>
          <w:rFonts w:ascii="Times New Roman" w:hAnsi="Times New Roman" w:cs="Times New Roman"/>
        </w:rPr>
        <w:t>ú</w:t>
      </w:r>
      <w:r w:rsidR="00FC6235" w:rsidRPr="00D15739">
        <w:rPr>
          <w:rFonts w:ascii="Times New Roman" w:hAnsi="Times New Roman" w:cs="Times New Roman"/>
        </w:rPr>
        <w:t xml:space="preserve">daje v </w:t>
      </w:r>
      <w:r w:rsidR="00711AF6" w:rsidRPr="00D15739">
        <w:rPr>
          <w:rFonts w:ascii="Times New Roman" w:hAnsi="Times New Roman" w:cs="Times New Roman"/>
        </w:rPr>
        <w:t xml:space="preserve">Databáze AK EŠIF </w:t>
      </w:r>
      <w:r w:rsidR="00FC6235" w:rsidRPr="00D15739">
        <w:rPr>
          <w:rFonts w:ascii="Times New Roman" w:hAnsi="Times New Roman" w:cs="Times New Roman"/>
        </w:rPr>
        <w:t>v mesačných intervaloch</w:t>
      </w:r>
      <w:r w:rsidR="00013D3C">
        <w:rPr>
          <w:rFonts w:ascii="Times New Roman" w:hAnsi="Times New Roman" w:cs="Times New Roman"/>
        </w:rPr>
        <w:t>, vždy do 10. dňa v</w:t>
      </w:r>
      <w:r w:rsidR="003D3E7A">
        <w:rPr>
          <w:rFonts w:ascii="Times New Roman" w:hAnsi="Times New Roman" w:cs="Times New Roman"/>
        </w:rPr>
        <w:t xml:space="preserve"> nasledujúcom kalendárnom </w:t>
      </w:r>
      <w:r w:rsidR="00013D3C">
        <w:rPr>
          <w:rFonts w:ascii="Times New Roman" w:hAnsi="Times New Roman" w:cs="Times New Roman"/>
        </w:rPr>
        <w:t>mesiaci</w:t>
      </w:r>
      <w:r w:rsidR="003D3E7A">
        <w:rPr>
          <w:rFonts w:ascii="Times New Roman" w:hAnsi="Times New Roman" w:cs="Times New Roman"/>
        </w:rPr>
        <w:t>.</w:t>
      </w:r>
    </w:p>
    <w:p w14:paraId="3EF93F68" w14:textId="424E879D" w:rsidR="00610840" w:rsidRPr="00FF0994" w:rsidRDefault="00FF0994" w:rsidP="0006073B">
      <w:pPr>
        <w:pStyle w:val="Nadpis2"/>
        <w:numPr>
          <w:ilvl w:val="0"/>
          <w:numId w:val="0"/>
        </w:numPr>
        <w:rPr>
          <w:color w:val="365F91" w:themeColor="accent1" w:themeShade="BF"/>
        </w:rPr>
      </w:pPr>
      <w:bookmarkStart w:id="312" w:name="_Toc507502701"/>
      <w:bookmarkStart w:id="313" w:name="_Toc475612993"/>
      <w:r>
        <w:rPr>
          <w:color w:val="365F91" w:themeColor="accent1" w:themeShade="BF"/>
        </w:rPr>
        <w:t xml:space="preserve">6 </w:t>
      </w:r>
      <w:r w:rsidR="0034135F" w:rsidRPr="00D340F2">
        <w:rPr>
          <w:color w:val="365F91" w:themeColor="accent1" w:themeShade="BF"/>
        </w:rPr>
        <w:t>Registrácia</w:t>
      </w:r>
      <w:r w:rsidR="0034135F" w:rsidRPr="00FF0994">
        <w:rPr>
          <w:color w:val="365F91" w:themeColor="accent1" w:themeShade="BF"/>
        </w:rPr>
        <w:t xml:space="preserve"> účastníkov</w:t>
      </w:r>
      <w:bookmarkEnd w:id="312"/>
      <w:bookmarkEnd w:id="313"/>
      <w:r w:rsidR="0034135F" w:rsidRPr="00FF0994">
        <w:rPr>
          <w:color w:val="365F91" w:themeColor="accent1" w:themeShade="BF"/>
        </w:rPr>
        <w:t xml:space="preserve"> </w:t>
      </w:r>
    </w:p>
    <w:p w14:paraId="0EBD8A92" w14:textId="6DD81627" w:rsidR="00C248D8" w:rsidRDefault="003E3D76" w:rsidP="004E643D">
      <w:pPr>
        <w:numPr>
          <w:ilvl w:val="0"/>
          <w:numId w:val="13"/>
        </w:numPr>
        <w:spacing w:before="120" w:line="240" w:lineRule="auto"/>
        <w:ind w:left="426" w:hanging="426"/>
        <w:rPr>
          <w:rFonts w:ascii="Times New Roman" w:hAnsi="Times New Roman" w:cs="Times New Roman"/>
        </w:rPr>
        <w:pPrChange w:id="314" w:author="Autor">
          <w:pPr>
            <w:numPr>
              <w:numId w:val="13"/>
            </w:numPr>
            <w:spacing w:before="120" w:line="240" w:lineRule="auto"/>
            <w:ind w:left="720" w:hanging="360"/>
          </w:pPr>
        </w:pPrChange>
      </w:pPr>
      <w:r w:rsidRPr="003E3D76">
        <w:rPr>
          <w:rFonts w:ascii="Times New Roman" w:hAnsi="Times New Roman" w:cs="Times New Roman"/>
        </w:rPr>
        <w:t xml:space="preserve">Pre každú plánovanú vzdelávaciu aktivitu, t.j. vzdelávací modul </w:t>
      </w:r>
      <w:ins w:id="315" w:author="Autor">
        <w:r w:rsidRPr="003E3D76">
          <w:rPr>
            <w:rFonts w:ascii="Times New Roman" w:hAnsi="Times New Roman" w:cs="Times New Roman"/>
          </w:rPr>
          <w:t xml:space="preserve">(prezenčný i dištančný) </w:t>
        </w:r>
      </w:ins>
      <w:r w:rsidRPr="003E3D76">
        <w:rPr>
          <w:rFonts w:ascii="Times New Roman" w:hAnsi="Times New Roman" w:cs="Times New Roman"/>
        </w:rPr>
        <w:t>sú v</w:t>
      </w:r>
      <w:del w:id="316" w:author="Autor">
        <w:r w:rsidR="00335027">
          <w:rPr>
            <w:rFonts w:ascii="Times New Roman" w:hAnsi="Times New Roman" w:cs="Times New Roman"/>
          </w:rPr>
          <w:delText> </w:delText>
        </w:r>
      </w:del>
      <w:ins w:id="317" w:author="Autor">
        <w:r w:rsidRPr="003E3D76">
          <w:rPr>
            <w:rFonts w:ascii="Times New Roman" w:hAnsi="Times New Roman" w:cs="Times New Roman"/>
          </w:rPr>
          <w:t xml:space="preserve"> </w:t>
        </w:r>
      </w:ins>
      <w:r w:rsidRPr="003E3D76">
        <w:rPr>
          <w:rFonts w:ascii="Times New Roman" w:hAnsi="Times New Roman" w:cs="Times New Roman"/>
        </w:rPr>
        <w:t>informačnom systéme CPV uvedené informácie o</w:t>
      </w:r>
      <w:del w:id="318" w:author="Autor">
        <w:r w:rsidR="00335027">
          <w:rPr>
            <w:rFonts w:ascii="Times New Roman" w:hAnsi="Times New Roman" w:cs="Times New Roman"/>
          </w:rPr>
          <w:delText>:</w:delText>
        </w:r>
      </w:del>
      <w:r w:rsidRPr="003E3D76">
        <w:rPr>
          <w:rFonts w:ascii="Times New Roman" w:hAnsi="Times New Roman" w:cs="Times New Roman"/>
        </w:rPr>
        <w:t xml:space="preserve"> názve, rozsahu (počte hodín), dátume a</w:t>
      </w:r>
      <w:del w:id="319" w:author="Autor">
        <w:r w:rsidR="00335027">
          <w:rPr>
            <w:rFonts w:ascii="Times New Roman" w:hAnsi="Times New Roman" w:cs="Times New Roman"/>
          </w:rPr>
          <w:delText> </w:delText>
        </w:r>
      </w:del>
      <w:ins w:id="320" w:author="Autor">
        <w:r w:rsidRPr="003E3D76">
          <w:rPr>
            <w:rFonts w:ascii="Times New Roman" w:hAnsi="Times New Roman" w:cs="Times New Roman"/>
          </w:rPr>
          <w:t xml:space="preserve"> </w:t>
        </w:r>
      </w:ins>
      <w:r w:rsidRPr="003E3D76">
        <w:rPr>
          <w:rFonts w:ascii="Times New Roman" w:hAnsi="Times New Roman" w:cs="Times New Roman"/>
        </w:rPr>
        <w:t xml:space="preserve">čase konania, programe vzdelávania, </w:t>
      </w:r>
      <w:del w:id="321" w:author="Autor">
        <w:r w:rsidR="00335027">
          <w:rPr>
            <w:rFonts w:ascii="Times New Roman" w:hAnsi="Times New Roman" w:cs="Times New Roman"/>
          </w:rPr>
          <w:delText xml:space="preserve">relevantných </w:delText>
        </w:r>
      </w:del>
      <w:r w:rsidRPr="003E3D76">
        <w:rPr>
          <w:rFonts w:ascii="Times New Roman" w:hAnsi="Times New Roman" w:cs="Times New Roman"/>
        </w:rPr>
        <w:t xml:space="preserve">pracovných pozíciách, </w:t>
      </w:r>
      <w:ins w:id="322" w:author="Autor">
        <w:r w:rsidRPr="003E3D76">
          <w:rPr>
            <w:rFonts w:ascii="Times New Roman" w:hAnsi="Times New Roman" w:cs="Times New Roman"/>
          </w:rPr>
          <w:t xml:space="preserve">pre ktoré je vzdelávacia aktivita relevantná, </w:t>
        </w:r>
      </w:ins>
      <w:r w:rsidRPr="003E3D76">
        <w:rPr>
          <w:rFonts w:ascii="Times New Roman" w:hAnsi="Times New Roman" w:cs="Times New Roman"/>
        </w:rPr>
        <w:t>lektoroch, mieste konania a</w:t>
      </w:r>
      <w:del w:id="323" w:author="Autor">
        <w:r w:rsidR="00335027">
          <w:rPr>
            <w:rFonts w:ascii="Times New Roman" w:hAnsi="Times New Roman" w:cs="Times New Roman"/>
          </w:rPr>
          <w:delText> </w:delText>
        </w:r>
      </w:del>
      <w:ins w:id="324" w:author="Autor">
        <w:r w:rsidRPr="003E3D76">
          <w:rPr>
            <w:rFonts w:ascii="Times New Roman" w:hAnsi="Times New Roman" w:cs="Times New Roman"/>
          </w:rPr>
          <w:t xml:space="preserve"> </w:t>
        </w:r>
      </w:ins>
      <w:r w:rsidRPr="003E3D76">
        <w:rPr>
          <w:rFonts w:ascii="Times New Roman" w:hAnsi="Times New Roman" w:cs="Times New Roman"/>
        </w:rPr>
        <w:t>študijné materiály</w:t>
      </w:r>
      <w:r w:rsidR="00335027">
        <w:rPr>
          <w:rFonts w:ascii="Times New Roman" w:hAnsi="Times New Roman" w:cs="Times New Roman"/>
        </w:rPr>
        <w:t>.</w:t>
      </w:r>
      <w:r w:rsidR="00510827">
        <w:rPr>
          <w:rFonts w:ascii="Times New Roman" w:hAnsi="Times New Roman" w:cs="Times New Roman"/>
        </w:rPr>
        <w:t xml:space="preserve"> </w:t>
      </w:r>
      <w:r w:rsidR="00335027" w:rsidRPr="00510827">
        <w:rPr>
          <w:rFonts w:ascii="Times New Roman" w:hAnsi="Times New Roman" w:cs="Times New Roman"/>
        </w:rPr>
        <w:t>Vzdelávací modul môže byť určený pre viaceré štandardizované a neštandardizované pozície.</w:t>
      </w:r>
      <w:r w:rsidR="00510827">
        <w:rPr>
          <w:rFonts w:ascii="Times New Roman" w:hAnsi="Times New Roman" w:cs="Times New Roman"/>
        </w:rPr>
        <w:t xml:space="preserve"> CPV definuje povinné </w:t>
      </w:r>
      <w:del w:id="325" w:author="Autor">
        <w:r w:rsidR="00510827">
          <w:rPr>
            <w:rFonts w:ascii="Times New Roman" w:hAnsi="Times New Roman" w:cs="Times New Roman"/>
          </w:rPr>
          <w:delText>a </w:delText>
        </w:r>
      </w:del>
      <w:ins w:id="326" w:author="Autor">
        <w:r w:rsidR="00510827">
          <w:rPr>
            <w:rFonts w:ascii="Times New Roman" w:hAnsi="Times New Roman" w:cs="Times New Roman"/>
          </w:rPr>
          <w:t>vzdelávacie moduly pre štandardizované a </w:t>
        </w:r>
      </w:ins>
      <w:r w:rsidR="00397C2D">
        <w:rPr>
          <w:rFonts w:ascii="Times New Roman" w:hAnsi="Times New Roman" w:cs="Times New Roman"/>
        </w:rPr>
        <w:t xml:space="preserve">nepovinné vzdelávacie moduly pre </w:t>
      </w:r>
      <w:del w:id="327" w:author="Autor">
        <w:r w:rsidR="00510827">
          <w:rPr>
            <w:rFonts w:ascii="Times New Roman" w:hAnsi="Times New Roman" w:cs="Times New Roman"/>
          </w:rPr>
          <w:delText>štandardizované a </w:delText>
        </w:r>
      </w:del>
      <w:r w:rsidR="00510827">
        <w:rPr>
          <w:rFonts w:ascii="Times New Roman" w:hAnsi="Times New Roman" w:cs="Times New Roman"/>
        </w:rPr>
        <w:t xml:space="preserve">neštandardizované pracovné pozície.  </w:t>
      </w:r>
      <w:r w:rsidR="00335027" w:rsidRPr="00510827">
        <w:rPr>
          <w:rFonts w:ascii="Times New Roman" w:hAnsi="Times New Roman" w:cs="Times New Roman"/>
        </w:rPr>
        <w:t xml:space="preserve"> </w:t>
      </w:r>
    </w:p>
    <w:p w14:paraId="4ACF106D" w14:textId="6A69F49B" w:rsidR="00C248D8" w:rsidRDefault="00CA77CA" w:rsidP="00FC3CFE">
      <w:pPr>
        <w:numPr>
          <w:ilvl w:val="0"/>
          <w:numId w:val="13"/>
        </w:numPr>
        <w:spacing w:before="120" w:line="240" w:lineRule="auto"/>
        <w:ind w:left="425" w:hanging="425"/>
        <w:rPr>
          <w:rFonts w:ascii="Times New Roman" w:hAnsi="Times New Roman" w:cs="Times New Roman"/>
        </w:rPr>
      </w:pPr>
      <w:del w:id="328" w:author="Autor">
        <w:r w:rsidRPr="00C248D8">
          <w:rPr>
            <w:rFonts w:ascii="Times New Roman" w:hAnsi="Times New Roman" w:cs="Times New Roman"/>
          </w:rPr>
          <w:delText xml:space="preserve">Úrad vlády Slovenskej republiky, odbor </w:delText>
        </w:r>
        <w:r w:rsidR="00311A47">
          <w:rPr>
            <w:rFonts w:ascii="Times New Roman" w:hAnsi="Times New Roman" w:cs="Times New Roman"/>
          </w:rPr>
          <w:delText>AK</w:delText>
        </w:r>
        <w:r w:rsidR="003D3E7A">
          <w:rPr>
            <w:rFonts w:ascii="Times New Roman" w:hAnsi="Times New Roman" w:cs="Times New Roman"/>
          </w:rPr>
          <w:delText xml:space="preserve"> EŠIF</w:delText>
        </w:r>
        <w:r w:rsidR="00510827">
          <w:rPr>
            <w:rFonts w:ascii="Times New Roman" w:hAnsi="Times New Roman" w:cs="Times New Roman"/>
          </w:rPr>
          <w:delText xml:space="preserve"> zasiela prostredníctvom informačného systému CPV</w:delText>
        </w:r>
      </w:del>
      <w:ins w:id="329" w:author="Autor">
        <w:r w:rsidR="009341D2">
          <w:rPr>
            <w:rFonts w:ascii="Times New Roman" w:hAnsi="Times New Roman" w:cs="Times New Roman"/>
          </w:rPr>
          <w:t>Gestor CPV</w:t>
        </w:r>
        <w:r w:rsidR="00510827">
          <w:rPr>
            <w:rFonts w:ascii="Times New Roman" w:hAnsi="Times New Roman" w:cs="Times New Roman"/>
          </w:rPr>
          <w:t xml:space="preserve"> zasiela </w:t>
        </w:r>
        <w:r w:rsidR="001E2450">
          <w:rPr>
            <w:rFonts w:ascii="Times New Roman" w:hAnsi="Times New Roman" w:cs="Times New Roman"/>
          </w:rPr>
          <w:t>elektronicky</w:t>
        </w:r>
      </w:ins>
      <w:r w:rsidR="00510827">
        <w:rPr>
          <w:rFonts w:ascii="Times New Roman" w:hAnsi="Times New Roman" w:cs="Times New Roman"/>
        </w:rPr>
        <w:t xml:space="preserve"> výzvu na zaslanie zoznamu kandidátov na účastníkov plánovanej vzdelávacej aktivity. Výzva je adresovaná </w:t>
      </w:r>
      <w:del w:id="330" w:author="Autor">
        <w:r w:rsidR="00510827">
          <w:rPr>
            <w:rFonts w:ascii="Times New Roman" w:hAnsi="Times New Roman" w:cs="Times New Roman"/>
          </w:rPr>
          <w:delText>inštitúciám</w:delText>
        </w:r>
      </w:del>
      <w:ins w:id="331" w:author="Autor">
        <w:r w:rsidR="00397C2D">
          <w:rPr>
            <w:rFonts w:ascii="Times New Roman" w:hAnsi="Times New Roman" w:cs="Times New Roman"/>
          </w:rPr>
          <w:t xml:space="preserve">kontaktným osobám </w:t>
        </w:r>
        <w:r w:rsidR="00510827">
          <w:rPr>
            <w:rFonts w:ascii="Times New Roman" w:hAnsi="Times New Roman" w:cs="Times New Roman"/>
          </w:rPr>
          <w:t>inštitúci</w:t>
        </w:r>
        <w:r w:rsidR="00397C2D">
          <w:rPr>
            <w:rFonts w:ascii="Times New Roman" w:hAnsi="Times New Roman" w:cs="Times New Roman"/>
          </w:rPr>
          <w:t>í</w:t>
        </w:r>
      </w:ins>
      <w:r w:rsidR="00510827">
        <w:rPr>
          <w:rFonts w:ascii="Times New Roman" w:hAnsi="Times New Roman" w:cs="Times New Roman"/>
        </w:rPr>
        <w:t xml:space="preserve"> s administratívnymi kapacitami</w:t>
      </w:r>
      <w:ins w:id="332"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00510827">
        <w:rPr>
          <w:rFonts w:ascii="Times New Roman" w:hAnsi="Times New Roman" w:cs="Times New Roman"/>
        </w:rPr>
        <w:t>, pre ktoré je vzdelávacia aktivita určená a doteraz sa jej nezúčastnili.</w:t>
      </w:r>
      <w:r w:rsidR="00D5621A">
        <w:rPr>
          <w:rFonts w:ascii="Times New Roman" w:hAnsi="Times New Roman" w:cs="Times New Roman"/>
        </w:rPr>
        <w:t xml:space="preserve"> Gestor CPV môže zaslať výzvu na zaslanie zoznamu kandidátov na účastníko</w:t>
      </w:r>
      <w:r w:rsidR="00D156F7">
        <w:rPr>
          <w:rFonts w:ascii="Times New Roman" w:hAnsi="Times New Roman" w:cs="Times New Roman"/>
        </w:rPr>
        <w:t>v</w:t>
      </w:r>
      <w:r w:rsidR="00D5621A">
        <w:rPr>
          <w:rFonts w:ascii="Times New Roman" w:hAnsi="Times New Roman" w:cs="Times New Roman"/>
        </w:rPr>
        <w:t xml:space="preserve"> l</w:t>
      </w:r>
      <w:r w:rsidR="00067104">
        <w:rPr>
          <w:rFonts w:ascii="Times New Roman" w:hAnsi="Times New Roman" w:cs="Times New Roman"/>
        </w:rPr>
        <w:t>en časti inštitúcií.</w:t>
      </w:r>
      <w:r w:rsidR="00510827">
        <w:rPr>
          <w:rFonts w:ascii="Times New Roman" w:hAnsi="Times New Roman" w:cs="Times New Roman"/>
        </w:rPr>
        <w:t xml:space="preserve"> </w:t>
      </w:r>
    </w:p>
    <w:p w14:paraId="3C58E10E" w14:textId="286B4E16" w:rsidR="00C248D8" w:rsidRDefault="00D5621A"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Kontaktné osoby</w:t>
      </w:r>
      <w:r w:rsidR="00707D8A">
        <w:rPr>
          <w:rFonts w:ascii="Times New Roman" w:hAnsi="Times New Roman" w:cs="Times New Roman"/>
        </w:rPr>
        <w:t xml:space="preserve"> </w:t>
      </w:r>
      <w:r>
        <w:rPr>
          <w:rFonts w:ascii="Times New Roman" w:hAnsi="Times New Roman" w:cs="Times New Roman"/>
        </w:rPr>
        <w:t>na základe výzvy na zaslanie zoznamu kandidátov na účastníkov navrhnú účasť na  plánovanej vzdelávacej aktivite prostredníctvom registrácie   konkrétnej administratívnej kapacity</w:t>
      </w:r>
      <w:r w:rsidR="000B4D98">
        <w:rPr>
          <w:rFonts w:ascii="Times New Roman" w:hAnsi="Times New Roman" w:cs="Times New Roman"/>
        </w:rPr>
        <w:t xml:space="preserve"> </w:t>
      </w:r>
      <w:ins w:id="333" w:author="Autor">
        <w:r w:rsidR="000B4D98" w:rsidRPr="00C248D8">
          <w:rPr>
            <w:rFonts w:ascii="Times New Roman" w:hAnsi="Times New Roman" w:cs="Times New Roman"/>
          </w:rPr>
          <w:t>EŠIF</w:t>
        </w:r>
        <w:r>
          <w:rPr>
            <w:rFonts w:ascii="Times New Roman" w:hAnsi="Times New Roman" w:cs="Times New Roman"/>
          </w:rPr>
          <w:t xml:space="preserve"> </w:t>
        </w:r>
      </w:ins>
      <w:r w:rsidR="00067104">
        <w:rPr>
          <w:rFonts w:ascii="Times New Roman" w:hAnsi="Times New Roman" w:cs="Times New Roman"/>
        </w:rPr>
        <w:t>ako účastníka</w:t>
      </w:r>
      <w:r w:rsidR="00E21777">
        <w:rPr>
          <w:rFonts w:ascii="Times New Roman" w:hAnsi="Times New Roman" w:cs="Times New Roman"/>
        </w:rPr>
        <w:t xml:space="preserve"> </w:t>
      </w:r>
      <w:del w:id="334" w:author="Autor">
        <w:r w:rsidR="00E21777">
          <w:rPr>
            <w:rFonts w:ascii="Times New Roman" w:hAnsi="Times New Roman" w:cs="Times New Roman"/>
          </w:rPr>
          <w:delText>a</w:delText>
        </w:r>
      </w:del>
      <w:ins w:id="335" w:author="Autor">
        <w:r w:rsidR="00E21777">
          <w:rPr>
            <w:rFonts w:ascii="Times New Roman" w:hAnsi="Times New Roman" w:cs="Times New Roman"/>
          </w:rPr>
          <w:t>a</w:t>
        </w:r>
        <w:r w:rsidR="003E3D76">
          <w:rPr>
            <w:rFonts w:ascii="Times New Roman" w:hAnsi="Times New Roman" w:cs="Times New Roman"/>
          </w:rPr>
          <w:t>lebo</w:t>
        </w:r>
      </w:ins>
      <w:r w:rsidR="00E21777">
        <w:rPr>
          <w:rFonts w:ascii="Times New Roman" w:hAnsi="Times New Roman" w:cs="Times New Roman"/>
        </w:rPr>
        <w:t xml:space="preserve"> náhradníka</w:t>
      </w:r>
      <w:r w:rsidR="00067104">
        <w:rPr>
          <w:rFonts w:ascii="Times New Roman" w:hAnsi="Times New Roman" w:cs="Times New Roman"/>
        </w:rPr>
        <w:t>.</w:t>
      </w:r>
      <w:r>
        <w:rPr>
          <w:rFonts w:ascii="Times New Roman" w:hAnsi="Times New Roman" w:cs="Times New Roman"/>
        </w:rPr>
        <w:t xml:space="preserve"> </w:t>
      </w:r>
      <w:r w:rsidR="00C84CC7" w:rsidRPr="00C248D8">
        <w:rPr>
          <w:rFonts w:ascii="Times New Roman" w:hAnsi="Times New Roman" w:cs="Times New Roman"/>
        </w:rPr>
        <w:t>Počet účastníkov</w:t>
      </w:r>
      <w:r w:rsidR="00E21777">
        <w:rPr>
          <w:rFonts w:ascii="Times New Roman" w:hAnsi="Times New Roman" w:cs="Times New Roman"/>
        </w:rPr>
        <w:t xml:space="preserve"> </w:t>
      </w:r>
      <w:del w:id="336" w:author="Autor">
        <w:r w:rsidR="00E21777">
          <w:rPr>
            <w:rFonts w:ascii="Times New Roman" w:hAnsi="Times New Roman" w:cs="Times New Roman"/>
          </w:rPr>
          <w:delText>a</w:delText>
        </w:r>
      </w:del>
      <w:ins w:id="337" w:author="Autor">
        <w:r w:rsidR="00E21777">
          <w:rPr>
            <w:rFonts w:ascii="Times New Roman" w:hAnsi="Times New Roman" w:cs="Times New Roman"/>
          </w:rPr>
          <w:t>a</w:t>
        </w:r>
        <w:r w:rsidR="0090326D">
          <w:rPr>
            <w:rFonts w:ascii="Times New Roman" w:hAnsi="Times New Roman" w:cs="Times New Roman"/>
          </w:rPr>
          <w:t>lebo</w:t>
        </w:r>
      </w:ins>
      <w:r w:rsidR="00E21777">
        <w:rPr>
          <w:rFonts w:ascii="Times New Roman" w:hAnsi="Times New Roman" w:cs="Times New Roman"/>
        </w:rPr>
        <w:t> náhradníkov</w:t>
      </w:r>
      <w:r w:rsidR="00C84CC7" w:rsidRPr="00C248D8">
        <w:rPr>
          <w:rFonts w:ascii="Times New Roman" w:hAnsi="Times New Roman" w:cs="Times New Roman"/>
        </w:rPr>
        <w:t xml:space="preserve"> z jednej inštitúcie (subjektu) môže byť limitovaný.</w:t>
      </w:r>
    </w:p>
    <w:p w14:paraId="7816FCA4" w14:textId="66512D0F" w:rsidR="00C248D8" w:rsidRDefault="00C84CC7" w:rsidP="00FC3CFE">
      <w:pPr>
        <w:numPr>
          <w:ilvl w:val="0"/>
          <w:numId w:val="13"/>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Gestor CPV zodpovedá za konečný výber účastníkov a registráciu účastníkov vzdelávania. </w:t>
      </w:r>
      <w:r w:rsidR="0074184D">
        <w:rPr>
          <w:rFonts w:ascii="Times New Roman" w:hAnsi="Times New Roman" w:cs="Times New Roman"/>
        </w:rPr>
        <w:t xml:space="preserve">V prípade, že počet kandidátov na účastníkov plánovanej vzdelávacej aktivity z inštitúcie (subjektu) presahuje počet voľných miest, konečný výber účastníkov bude vykonaný v spolupráci s kontaktnou osobou inštitúcie. </w:t>
      </w:r>
      <w:r w:rsidRPr="00C248D8">
        <w:rPr>
          <w:rFonts w:ascii="Times New Roman" w:hAnsi="Times New Roman" w:cs="Times New Roman"/>
        </w:rPr>
        <w:t>Kontaktné osoby</w:t>
      </w:r>
      <w:ins w:id="338" w:author="Autor">
        <w:r w:rsidR="00707D8A">
          <w:rPr>
            <w:rFonts w:ascii="Times New Roman" w:hAnsi="Times New Roman" w:cs="Times New Roman"/>
          </w:rPr>
          <w:t xml:space="preserve"> </w:t>
        </w:r>
      </w:ins>
      <w:r w:rsidRPr="00C248D8">
        <w:rPr>
          <w:rFonts w:ascii="Times New Roman" w:hAnsi="Times New Roman" w:cs="Times New Roman"/>
        </w:rPr>
        <w:t xml:space="preserve"> sú v dostatočnom predstihu informované o potvrdení, resp. nepotvrdení registrácie účastníkov. </w:t>
      </w:r>
    </w:p>
    <w:p w14:paraId="1A4CE10C" w14:textId="379F6069" w:rsidR="00C84CC7" w:rsidRDefault="00C84CC7" w:rsidP="00FC3CFE">
      <w:pPr>
        <w:numPr>
          <w:ilvl w:val="0"/>
          <w:numId w:val="13"/>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V prípade, že </w:t>
      </w:r>
      <w:ins w:id="339" w:author="Autor">
        <w:r w:rsidR="00397C2D">
          <w:rPr>
            <w:rFonts w:ascii="Times New Roman" w:hAnsi="Times New Roman" w:cs="Times New Roman"/>
          </w:rPr>
          <w:t xml:space="preserve">sa </w:t>
        </w:r>
      </w:ins>
      <w:r w:rsidRPr="00C248D8">
        <w:rPr>
          <w:rFonts w:ascii="Times New Roman" w:hAnsi="Times New Roman" w:cs="Times New Roman"/>
        </w:rPr>
        <w:t>registrovaný účastník</w:t>
      </w:r>
      <w:del w:id="340" w:author="Autor">
        <w:r w:rsidRPr="00C248D8">
          <w:rPr>
            <w:rFonts w:ascii="Times New Roman" w:hAnsi="Times New Roman" w:cs="Times New Roman"/>
          </w:rPr>
          <w:delText xml:space="preserve"> sa</w:delText>
        </w:r>
      </w:del>
      <w:r w:rsidRPr="00C248D8">
        <w:rPr>
          <w:rFonts w:ascii="Times New Roman" w:hAnsi="Times New Roman" w:cs="Times New Roman"/>
        </w:rPr>
        <w:t xml:space="preserve"> nemôže zúčastniť </w:t>
      </w:r>
      <w:r w:rsidR="0013304F" w:rsidRPr="00C248D8">
        <w:rPr>
          <w:rFonts w:ascii="Times New Roman" w:hAnsi="Times New Roman" w:cs="Times New Roman"/>
        </w:rPr>
        <w:t>vzdeláva</w:t>
      </w:r>
      <w:r w:rsidR="0013304F">
        <w:rPr>
          <w:rFonts w:ascii="Times New Roman" w:hAnsi="Times New Roman" w:cs="Times New Roman"/>
        </w:rPr>
        <w:t>cej aktivity</w:t>
      </w:r>
      <w:r w:rsidR="00E93D49" w:rsidRPr="00C248D8">
        <w:rPr>
          <w:rFonts w:ascii="Times New Roman" w:hAnsi="Times New Roman" w:cs="Times New Roman"/>
        </w:rPr>
        <w:t xml:space="preserve">, inštitúcia (subjekt) </w:t>
      </w:r>
      <w:r w:rsidR="0013304F">
        <w:rPr>
          <w:rFonts w:ascii="Times New Roman" w:hAnsi="Times New Roman" w:cs="Times New Roman"/>
        </w:rPr>
        <w:t xml:space="preserve">môže </w:t>
      </w:r>
      <w:r w:rsidR="00E93D49" w:rsidRPr="00C248D8">
        <w:rPr>
          <w:rFonts w:ascii="Times New Roman" w:hAnsi="Times New Roman" w:cs="Times New Roman"/>
        </w:rPr>
        <w:t>zabezpeč</w:t>
      </w:r>
      <w:r w:rsidR="0013304F">
        <w:rPr>
          <w:rFonts w:ascii="Times New Roman" w:hAnsi="Times New Roman" w:cs="Times New Roman"/>
        </w:rPr>
        <w:t>iť</w:t>
      </w:r>
      <w:r w:rsidR="00E93D49" w:rsidRPr="00C248D8">
        <w:rPr>
          <w:rFonts w:ascii="Times New Roman" w:hAnsi="Times New Roman" w:cs="Times New Roman"/>
        </w:rPr>
        <w:t xml:space="preserve"> účasť náhradníka</w:t>
      </w:r>
      <w:r w:rsidR="00854B10">
        <w:rPr>
          <w:rFonts w:ascii="Times New Roman" w:hAnsi="Times New Roman" w:cs="Times New Roman"/>
        </w:rPr>
        <w:t>, ak disponuje ďalšími kandidátmi na plánovanú vzdelávaciu aktivitu</w:t>
      </w:r>
      <w:r w:rsidR="00854B10" w:rsidRPr="00C248D8">
        <w:rPr>
          <w:rFonts w:ascii="Times New Roman" w:hAnsi="Times New Roman" w:cs="Times New Roman"/>
        </w:rPr>
        <w:t>.</w:t>
      </w:r>
      <w:r w:rsidR="0074184D">
        <w:rPr>
          <w:rFonts w:ascii="Times New Roman" w:hAnsi="Times New Roman" w:cs="Times New Roman"/>
        </w:rPr>
        <w:t xml:space="preserve"> Ak inštitúcia (subjekt) nedisponuje ďalšími kandidátmi na plánovanú vzdelávaciu aktivitu</w:t>
      </w:r>
      <w:r w:rsidR="0013304F">
        <w:rPr>
          <w:rFonts w:ascii="Times New Roman" w:hAnsi="Times New Roman" w:cs="Times New Roman"/>
        </w:rPr>
        <w:t>,</w:t>
      </w:r>
      <w:r w:rsidR="0074184D">
        <w:rPr>
          <w:rFonts w:ascii="Times New Roman" w:hAnsi="Times New Roman" w:cs="Times New Roman"/>
        </w:rPr>
        <w:t xml:space="preserve"> gestor CPV môže účasť na vzdelávaní ponúknuť inej inštitúcii.</w:t>
      </w:r>
    </w:p>
    <w:p w14:paraId="7B6A829F" w14:textId="62FC1D53" w:rsidR="00B37C52" w:rsidRDefault="00B37C52"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Po schválení výberu účastníkov vzdelávacej aktivity gestorom CPV</w:t>
      </w:r>
      <w:r w:rsidR="003D3E7A">
        <w:rPr>
          <w:rFonts w:ascii="Times New Roman" w:hAnsi="Times New Roman" w:cs="Times New Roman"/>
        </w:rPr>
        <w:t>,</w:t>
      </w:r>
      <w:r>
        <w:rPr>
          <w:rFonts w:ascii="Times New Roman" w:hAnsi="Times New Roman" w:cs="Times New Roman"/>
        </w:rPr>
        <w:t xml:space="preserve"> sa </w:t>
      </w:r>
      <w:r w:rsidR="003D3E7A">
        <w:rPr>
          <w:rFonts w:ascii="Times New Roman" w:hAnsi="Times New Roman" w:cs="Times New Roman"/>
        </w:rPr>
        <w:t xml:space="preserve">následne </w:t>
      </w:r>
      <w:r>
        <w:rPr>
          <w:rFonts w:ascii="Times New Roman" w:hAnsi="Times New Roman" w:cs="Times New Roman"/>
        </w:rPr>
        <w:t>zasiela</w:t>
      </w:r>
      <w:r w:rsidR="00796D27">
        <w:rPr>
          <w:rFonts w:ascii="Times New Roman" w:hAnsi="Times New Roman" w:cs="Times New Roman"/>
        </w:rPr>
        <w:t xml:space="preserve"> </w:t>
      </w:r>
      <w:ins w:id="341" w:author="Autor">
        <w:r w:rsidR="00796D27">
          <w:rPr>
            <w:rFonts w:ascii="Times New Roman" w:hAnsi="Times New Roman" w:cs="Times New Roman"/>
          </w:rPr>
          <w:t>elektronicky</w:t>
        </w:r>
        <w:r>
          <w:rPr>
            <w:rFonts w:ascii="Times New Roman" w:hAnsi="Times New Roman" w:cs="Times New Roman"/>
          </w:rPr>
          <w:t xml:space="preserve"> </w:t>
        </w:r>
        <w:r w:rsidR="00146567">
          <w:rPr>
            <w:rFonts w:ascii="Times New Roman" w:hAnsi="Times New Roman" w:cs="Times New Roman"/>
          </w:rPr>
          <w:t xml:space="preserve">plánovaným účastníkom a </w:t>
        </w:r>
      </w:ins>
      <w:r w:rsidR="00A41CE0">
        <w:rPr>
          <w:rFonts w:ascii="Times New Roman" w:hAnsi="Times New Roman" w:cs="Times New Roman"/>
        </w:rPr>
        <w:t>kontaktnej osobe</w:t>
      </w:r>
      <w:r w:rsidR="00AE2F64">
        <w:rPr>
          <w:rFonts w:ascii="Times New Roman" w:hAnsi="Times New Roman" w:cs="Times New Roman"/>
        </w:rPr>
        <w:t xml:space="preserve"> </w:t>
      </w:r>
      <w:ins w:id="342" w:author="Autor">
        <w:r w:rsidR="00146567">
          <w:rPr>
            <w:rFonts w:ascii="Times New Roman" w:hAnsi="Times New Roman" w:cs="Times New Roman"/>
          </w:rPr>
          <w:t>na vedomie</w:t>
        </w:r>
        <w:r w:rsidR="00A41CE0">
          <w:rPr>
            <w:rFonts w:ascii="Times New Roman" w:hAnsi="Times New Roman" w:cs="Times New Roman"/>
          </w:rPr>
          <w:t xml:space="preserve"> </w:t>
        </w:r>
      </w:ins>
      <w:r w:rsidR="00A41CE0">
        <w:rPr>
          <w:rFonts w:ascii="Times New Roman" w:hAnsi="Times New Roman" w:cs="Times New Roman"/>
        </w:rPr>
        <w:t xml:space="preserve">pozvánka </w:t>
      </w:r>
      <w:ins w:id="343" w:author="Autor">
        <w:r w:rsidR="00A41CE0">
          <w:rPr>
            <w:rFonts w:ascii="Times New Roman" w:hAnsi="Times New Roman" w:cs="Times New Roman"/>
          </w:rPr>
          <w:t>s</w:t>
        </w:r>
        <w:r w:rsidR="00397C2D">
          <w:rPr>
            <w:rFonts w:ascii="Times New Roman" w:hAnsi="Times New Roman" w:cs="Times New Roman"/>
          </w:rPr>
          <w:t xml:space="preserve">polu </w:t>
        </w:r>
      </w:ins>
      <w:r w:rsidR="00397C2D">
        <w:rPr>
          <w:rFonts w:ascii="Times New Roman" w:hAnsi="Times New Roman" w:cs="Times New Roman"/>
        </w:rPr>
        <w:t>s</w:t>
      </w:r>
      <w:ins w:id="344" w:author="Autor">
        <w:r w:rsidR="00397C2D">
          <w:rPr>
            <w:rFonts w:ascii="Times New Roman" w:hAnsi="Times New Roman" w:cs="Times New Roman"/>
          </w:rPr>
          <w:t xml:space="preserve"> </w:t>
        </w:r>
      </w:ins>
      <w:r w:rsidR="00A41CE0">
        <w:rPr>
          <w:rFonts w:ascii="Times New Roman" w:hAnsi="Times New Roman" w:cs="Times New Roman"/>
        </w:rPr>
        <w:t> programom danej vzdelávacej</w:t>
      </w:r>
      <w:r w:rsidR="0080347C">
        <w:rPr>
          <w:rFonts w:ascii="Times New Roman" w:hAnsi="Times New Roman" w:cs="Times New Roman"/>
        </w:rPr>
        <w:t xml:space="preserve"> aktivity.</w:t>
      </w:r>
      <w:r w:rsidR="00A41CE0">
        <w:rPr>
          <w:rFonts w:ascii="Times New Roman" w:hAnsi="Times New Roman" w:cs="Times New Roman"/>
        </w:rPr>
        <w:t xml:space="preserve"> </w:t>
      </w:r>
    </w:p>
    <w:p w14:paraId="03382F1B" w14:textId="40B0B302" w:rsidR="004C1B84" w:rsidRDefault="004C1B84" w:rsidP="00FC3CFE">
      <w:pPr>
        <w:numPr>
          <w:ilvl w:val="0"/>
          <w:numId w:val="13"/>
        </w:numPr>
        <w:spacing w:before="120" w:line="240" w:lineRule="auto"/>
        <w:ind w:left="425" w:hanging="425"/>
        <w:rPr>
          <w:ins w:id="345" w:author="Autor"/>
          <w:rFonts w:ascii="Times New Roman" w:hAnsi="Times New Roman" w:cs="Times New Roman"/>
        </w:rPr>
      </w:pPr>
      <w:ins w:id="346" w:author="Autor">
        <w:r>
          <w:rPr>
            <w:rFonts w:ascii="Times New Roman" w:hAnsi="Times New Roman" w:cs="Times New Roman"/>
          </w:rPr>
          <w:t xml:space="preserve">Potvrdenému účastníkovi vzdelávacej aktivity bude prostredníctvom e-mailu </w:t>
        </w:r>
        <w:r w:rsidR="00C01895">
          <w:rPr>
            <w:rFonts w:ascii="Times New Roman" w:hAnsi="Times New Roman" w:cs="Times New Roman"/>
          </w:rPr>
          <w:t xml:space="preserve">zaslaná notifikácia </w:t>
        </w:r>
        <w:r>
          <w:rPr>
            <w:rFonts w:ascii="Times New Roman" w:hAnsi="Times New Roman" w:cs="Times New Roman"/>
          </w:rPr>
          <w:t>2 pracovné dni pre</w:t>
        </w:r>
        <w:r w:rsidR="00C01895">
          <w:rPr>
            <w:rFonts w:ascii="Times New Roman" w:hAnsi="Times New Roman" w:cs="Times New Roman"/>
          </w:rPr>
          <w:t>d</w:t>
        </w:r>
        <w:r>
          <w:rPr>
            <w:rFonts w:ascii="Times New Roman" w:hAnsi="Times New Roman" w:cs="Times New Roman"/>
          </w:rPr>
          <w:t xml:space="preserve"> začatím vzdelávacej aktivity.</w:t>
        </w:r>
      </w:ins>
    </w:p>
    <w:p w14:paraId="12623F03" w14:textId="289E41AD" w:rsidR="00E93D49" w:rsidRPr="00FF0994" w:rsidRDefault="00FF0994" w:rsidP="00FF0994">
      <w:pPr>
        <w:pStyle w:val="Nadpis2"/>
        <w:numPr>
          <w:ilvl w:val="0"/>
          <w:numId w:val="0"/>
        </w:numPr>
        <w:rPr>
          <w:color w:val="365F91" w:themeColor="accent1" w:themeShade="BF"/>
        </w:rPr>
      </w:pPr>
      <w:bookmarkStart w:id="347" w:name="_Toc507502702"/>
      <w:bookmarkStart w:id="348" w:name="_Toc475612994"/>
      <w:r>
        <w:rPr>
          <w:color w:val="365F91" w:themeColor="accent1" w:themeShade="BF"/>
        </w:rPr>
        <w:t xml:space="preserve">7 </w:t>
      </w:r>
      <w:r w:rsidR="00E93D49" w:rsidRPr="00FF0994">
        <w:rPr>
          <w:color w:val="365F91" w:themeColor="accent1" w:themeShade="BF"/>
        </w:rPr>
        <w:t>Účasť na vzdelávaní</w:t>
      </w:r>
      <w:bookmarkEnd w:id="347"/>
      <w:bookmarkEnd w:id="348"/>
      <w:r w:rsidR="00E93D49" w:rsidRPr="00FF0994">
        <w:rPr>
          <w:color w:val="365F91" w:themeColor="accent1" w:themeShade="BF"/>
        </w:rPr>
        <w:t xml:space="preserve"> </w:t>
      </w:r>
    </w:p>
    <w:p w14:paraId="5BE0B3DC" w14:textId="5A7D649F" w:rsidR="00C248D8" w:rsidRDefault="00E93D49" w:rsidP="00841165">
      <w:pPr>
        <w:numPr>
          <w:ilvl w:val="0"/>
          <w:numId w:val="14"/>
        </w:numPr>
        <w:spacing w:before="120" w:line="240" w:lineRule="auto"/>
        <w:ind w:left="426" w:hanging="426"/>
        <w:rPr>
          <w:rFonts w:ascii="Times New Roman" w:hAnsi="Times New Roman" w:cs="Times New Roman"/>
        </w:rPr>
      </w:pPr>
      <w:r w:rsidRPr="002639E5">
        <w:rPr>
          <w:rFonts w:ascii="Times New Roman" w:hAnsi="Times New Roman" w:cs="Times New Roman"/>
        </w:rPr>
        <w:t xml:space="preserve">CPV obsahuje povinné </w:t>
      </w:r>
      <w:ins w:id="349" w:author="Autor">
        <w:r w:rsidRPr="002639E5">
          <w:rPr>
            <w:rFonts w:ascii="Times New Roman" w:hAnsi="Times New Roman" w:cs="Times New Roman"/>
          </w:rPr>
          <w:t xml:space="preserve">vzdelávacie moduly pre štandardizované </w:t>
        </w:r>
        <w:r w:rsidR="00AE2F64">
          <w:rPr>
            <w:rFonts w:ascii="Times New Roman" w:hAnsi="Times New Roman" w:cs="Times New Roman"/>
          </w:rPr>
          <w:t xml:space="preserve">pozície </w:t>
        </w:r>
      </w:ins>
      <w:r w:rsidR="00AE2F64" w:rsidRPr="002639E5">
        <w:rPr>
          <w:rFonts w:ascii="Times New Roman" w:hAnsi="Times New Roman" w:cs="Times New Roman"/>
        </w:rPr>
        <w:t>a</w:t>
      </w:r>
      <w:r w:rsidR="00AE2F64">
        <w:rPr>
          <w:rFonts w:ascii="Times New Roman" w:hAnsi="Times New Roman" w:cs="Times New Roman"/>
        </w:rPr>
        <w:t> </w:t>
      </w:r>
      <w:r w:rsidR="00AE2F64" w:rsidRPr="002639E5">
        <w:rPr>
          <w:rFonts w:ascii="Times New Roman" w:hAnsi="Times New Roman" w:cs="Times New Roman"/>
        </w:rPr>
        <w:t>nepovinné</w:t>
      </w:r>
      <w:r w:rsidR="00AE2F64">
        <w:rPr>
          <w:rFonts w:ascii="Times New Roman" w:hAnsi="Times New Roman" w:cs="Times New Roman"/>
        </w:rPr>
        <w:t xml:space="preserve"> </w:t>
      </w:r>
      <w:r w:rsidR="00AE2F64" w:rsidRPr="002639E5">
        <w:rPr>
          <w:rFonts w:ascii="Times New Roman" w:hAnsi="Times New Roman" w:cs="Times New Roman"/>
        </w:rPr>
        <w:t>vzdelávacie moduly</w:t>
      </w:r>
      <w:r w:rsidR="00AE2F64">
        <w:rPr>
          <w:rFonts w:ascii="Times New Roman" w:hAnsi="Times New Roman" w:cs="Times New Roman"/>
        </w:rPr>
        <w:t xml:space="preserve"> pre</w:t>
      </w:r>
      <w:r w:rsidR="00AE2F64" w:rsidRPr="002639E5" w:rsidDel="00AE2F64">
        <w:rPr>
          <w:rFonts w:ascii="Times New Roman" w:hAnsi="Times New Roman" w:cs="Times New Roman"/>
        </w:rPr>
        <w:t xml:space="preserve"> </w:t>
      </w:r>
      <w:del w:id="350" w:author="Autor">
        <w:r w:rsidRPr="002639E5">
          <w:rPr>
            <w:rFonts w:ascii="Times New Roman" w:hAnsi="Times New Roman" w:cs="Times New Roman"/>
          </w:rPr>
          <w:delText>štandardizované a</w:delText>
        </w:r>
      </w:del>
      <w:r w:rsidRPr="002639E5">
        <w:rPr>
          <w:rFonts w:ascii="Times New Roman" w:hAnsi="Times New Roman" w:cs="Times New Roman"/>
        </w:rPr>
        <w:t> neštandardizované pozície.</w:t>
      </w:r>
      <w:r w:rsidR="00E20F68">
        <w:rPr>
          <w:rFonts w:ascii="Times New Roman" w:hAnsi="Times New Roman" w:cs="Times New Roman"/>
        </w:rPr>
        <w:t xml:space="preserve"> </w:t>
      </w:r>
      <w:del w:id="351" w:author="Autor">
        <w:r w:rsidRPr="002639E5">
          <w:rPr>
            <w:rFonts w:ascii="Times New Roman" w:hAnsi="Times New Roman" w:cs="Times New Roman"/>
          </w:rPr>
          <w:delText xml:space="preserve">Pri plánovaní vzdelávania v rámci </w:delText>
        </w:r>
      </w:del>
      <w:r w:rsidRPr="002639E5">
        <w:rPr>
          <w:rFonts w:ascii="Times New Roman" w:hAnsi="Times New Roman" w:cs="Times New Roman"/>
        </w:rPr>
        <w:t xml:space="preserve">CPV </w:t>
      </w:r>
      <w:del w:id="352" w:author="Autor">
        <w:r w:rsidRPr="002639E5">
          <w:rPr>
            <w:rFonts w:ascii="Times New Roman" w:hAnsi="Times New Roman" w:cs="Times New Roman"/>
          </w:rPr>
          <w:delText xml:space="preserve">sú </w:delText>
        </w:r>
        <w:r w:rsidR="003D3E7A">
          <w:rPr>
            <w:rFonts w:ascii="Times New Roman" w:hAnsi="Times New Roman" w:cs="Times New Roman"/>
          </w:rPr>
          <w:delText xml:space="preserve">už </w:delText>
        </w:r>
        <w:r w:rsidRPr="002639E5">
          <w:rPr>
            <w:rFonts w:ascii="Times New Roman" w:hAnsi="Times New Roman" w:cs="Times New Roman"/>
          </w:rPr>
          <w:delText>zohľadnené</w:delText>
        </w:r>
      </w:del>
      <w:ins w:id="353" w:author="Autor">
        <w:r w:rsidR="00397C2D">
          <w:rPr>
            <w:rFonts w:ascii="Times New Roman" w:hAnsi="Times New Roman" w:cs="Times New Roman"/>
          </w:rPr>
          <w:t>archivuje a zohľadňuje</w:t>
        </w:r>
      </w:ins>
      <w:r w:rsidR="00397C2D">
        <w:rPr>
          <w:rFonts w:ascii="Times New Roman" w:hAnsi="Times New Roman" w:cs="Times New Roman"/>
        </w:rPr>
        <w:t xml:space="preserve"> </w:t>
      </w:r>
      <w:r w:rsidRPr="002639E5">
        <w:rPr>
          <w:rFonts w:ascii="Times New Roman" w:hAnsi="Times New Roman" w:cs="Times New Roman"/>
        </w:rPr>
        <w:t>vzdelávacie aktivity, ktorých sa administratívne kapacity</w:t>
      </w:r>
      <w:ins w:id="354"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Pr="002639E5">
        <w:rPr>
          <w:rFonts w:ascii="Times New Roman" w:hAnsi="Times New Roman" w:cs="Times New Roman"/>
        </w:rPr>
        <w:t xml:space="preserve"> zúčastnili </w:t>
      </w:r>
      <w:r w:rsidR="003D3E7A">
        <w:rPr>
          <w:rFonts w:ascii="Times New Roman" w:hAnsi="Times New Roman" w:cs="Times New Roman"/>
        </w:rPr>
        <w:t xml:space="preserve">v programovom období 2014-2020, </w:t>
      </w:r>
      <w:r w:rsidRPr="002639E5">
        <w:rPr>
          <w:rFonts w:ascii="Times New Roman" w:hAnsi="Times New Roman" w:cs="Times New Roman"/>
        </w:rPr>
        <w:t>pred účinnosťou CPV (metodického pokynu).</w:t>
      </w:r>
    </w:p>
    <w:p w14:paraId="5E753C46" w14:textId="0E8E1D26" w:rsidR="00C248D8" w:rsidRDefault="00E93D49"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Vzdelávacích modulov sa administratívne kapacity</w:t>
      </w:r>
      <w:r w:rsidR="000B4D98">
        <w:rPr>
          <w:rFonts w:ascii="Times New Roman" w:hAnsi="Times New Roman" w:cs="Times New Roman"/>
        </w:rPr>
        <w:t xml:space="preserve"> </w:t>
      </w:r>
      <w:ins w:id="355" w:author="Autor">
        <w:r w:rsidR="000B4D98" w:rsidRPr="00C248D8">
          <w:rPr>
            <w:rFonts w:ascii="Times New Roman" w:hAnsi="Times New Roman" w:cs="Times New Roman"/>
          </w:rPr>
          <w:t>EŠIF</w:t>
        </w:r>
        <w:r w:rsidRPr="00C248D8">
          <w:rPr>
            <w:rFonts w:ascii="Times New Roman" w:hAnsi="Times New Roman" w:cs="Times New Roman"/>
          </w:rPr>
          <w:t xml:space="preserve"> </w:t>
        </w:r>
      </w:ins>
      <w:r w:rsidRPr="00C248D8">
        <w:rPr>
          <w:rFonts w:ascii="Times New Roman" w:hAnsi="Times New Roman" w:cs="Times New Roman"/>
        </w:rPr>
        <w:t>zúčastňujú od ich nástupu do</w:t>
      </w:r>
      <w:r w:rsidR="003E3D76">
        <w:rPr>
          <w:rFonts w:ascii="Times New Roman" w:hAnsi="Times New Roman" w:cs="Times New Roman"/>
        </w:rPr>
        <w:t xml:space="preserve"> </w:t>
      </w:r>
      <w:ins w:id="356" w:author="Autor">
        <w:r w:rsidR="003E3D76">
          <w:rPr>
            <w:rFonts w:ascii="Times New Roman" w:hAnsi="Times New Roman" w:cs="Times New Roman"/>
          </w:rPr>
          <w:t>pracovného pomeru do</w:t>
        </w:r>
        <w:r w:rsidRPr="00C248D8">
          <w:rPr>
            <w:rFonts w:ascii="Times New Roman" w:hAnsi="Times New Roman" w:cs="Times New Roman"/>
          </w:rPr>
          <w:t xml:space="preserve"> </w:t>
        </w:r>
      </w:ins>
      <w:r w:rsidRPr="00C248D8">
        <w:rPr>
          <w:rFonts w:ascii="Times New Roman" w:hAnsi="Times New Roman" w:cs="Times New Roman"/>
        </w:rPr>
        <w:t>ukončenia pracovného pomeru. Cieľom je, aby sa administratívna kapacita</w:t>
      </w:r>
      <w:r w:rsidR="000B4D98">
        <w:rPr>
          <w:rFonts w:ascii="Times New Roman" w:hAnsi="Times New Roman" w:cs="Times New Roman"/>
        </w:rPr>
        <w:t xml:space="preserve"> </w:t>
      </w:r>
      <w:ins w:id="357" w:author="Autor">
        <w:r w:rsidR="000B4D98" w:rsidRPr="00C248D8">
          <w:rPr>
            <w:rFonts w:ascii="Times New Roman" w:hAnsi="Times New Roman" w:cs="Times New Roman"/>
          </w:rPr>
          <w:t>EŠIF</w:t>
        </w:r>
        <w:r w:rsidRPr="00C248D8">
          <w:rPr>
            <w:rFonts w:ascii="Times New Roman" w:hAnsi="Times New Roman" w:cs="Times New Roman"/>
          </w:rPr>
          <w:t xml:space="preserve"> </w:t>
        </w:r>
      </w:ins>
      <w:r w:rsidR="00D94F7C" w:rsidRPr="00C248D8">
        <w:rPr>
          <w:rFonts w:ascii="Times New Roman" w:hAnsi="Times New Roman" w:cs="Times New Roman"/>
        </w:rPr>
        <w:t>v čo najkratšom čase zúčastnila povinného vzdelávania definovaného pre</w:t>
      </w:r>
      <w:ins w:id="358" w:author="Autor">
        <w:r w:rsidR="00D94F7C" w:rsidRPr="00C248D8">
          <w:rPr>
            <w:rFonts w:ascii="Times New Roman" w:hAnsi="Times New Roman" w:cs="Times New Roman"/>
          </w:rPr>
          <w:t xml:space="preserve"> </w:t>
        </w:r>
        <w:r w:rsidR="00397C2D">
          <w:rPr>
            <w:rFonts w:ascii="Times New Roman" w:hAnsi="Times New Roman" w:cs="Times New Roman"/>
          </w:rPr>
          <w:t>pracovnú</w:t>
        </w:r>
      </w:ins>
      <w:r w:rsidR="00397C2D">
        <w:rPr>
          <w:rFonts w:ascii="Times New Roman" w:hAnsi="Times New Roman" w:cs="Times New Roman"/>
        </w:rPr>
        <w:t xml:space="preserve"> </w:t>
      </w:r>
      <w:r w:rsidR="00D94F7C" w:rsidRPr="00C248D8">
        <w:rPr>
          <w:rFonts w:ascii="Times New Roman" w:hAnsi="Times New Roman" w:cs="Times New Roman"/>
        </w:rPr>
        <w:t>pozíciu, ktorú vykonáva</w:t>
      </w:r>
      <w:r w:rsidR="00DF20BF" w:rsidRPr="00C248D8">
        <w:rPr>
          <w:rFonts w:ascii="Times New Roman" w:hAnsi="Times New Roman" w:cs="Times New Roman"/>
        </w:rPr>
        <w:t>.</w:t>
      </w:r>
    </w:p>
    <w:p w14:paraId="6C6DB324" w14:textId="18B6B0E1" w:rsidR="00C248D8" w:rsidRDefault="003E3D76" w:rsidP="004E643D">
      <w:pPr>
        <w:numPr>
          <w:ilvl w:val="0"/>
          <w:numId w:val="14"/>
        </w:numPr>
        <w:spacing w:before="120" w:line="240" w:lineRule="auto"/>
        <w:ind w:left="426"/>
        <w:rPr>
          <w:rFonts w:ascii="Times New Roman" w:hAnsi="Times New Roman" w:cs="Times New Roman"/>
        </w:rPr>
        <w:pPrChange w:id="359" w:author="Autor">
          <w:pPr>
            <w:numPr>
              <w:numId w:val="14"/>
            </w:numPr>
            <w:spacing w:before="120" w:line="240" w:lineRule="auto"/>
            <w:ind w:left="720" w:hanging="360"/>
          </w:pPr>
        </w:pPrChange>
      </w:pPr>
      <w:r w:rsidRPr="003E3D76">
        <w:rPr>
          <w:rFonts w:ascii="Times New Roman" w:hAnsi="Times New Roman" w:cs="Times New Roman"/>
        </w:rPr>
        <w:t xml:space="preserve">Účasť na vzdelávacích aktivitách podľa CPV je súčasťou </w:t>
      </w:r>
      <w:del w:id="360" w:author="Autor">
        <w:r w:rsidR="00603E00" w:rsidRPr="00F343E4">
          <w:rPr>
            <w:rFonts w:ascii="Times New Roman" w:hAnsi="Times New Roman" w:cs="Times New Roman"/>
          </w:rPr>
          <w:delText>priebežn</w:delText>
        </w:r>
        <w:r w:rsidR="003D3E7A" w:rsidRPr="00F343E4">
          <w:rPr>
            <w:rFonts w:ascii="Times New Roman" w:hAnsi="Times New Roman" w:cs="Times New Roman"/>
          </w:rPr>
          <w:delText>é</w:delText>
        </w:r>
        <w:r w:rsidR="00A051D8" w:rsidRPr="00F343E4">
          <w:rPr>
            <w:rFonts w:ascii="Times New Roman" w:hAnsi="Times New Roman" w:cs="Times New Roman"/>
          </w:rPr>
          <w:delText>ho</w:delText>
        </w:r>
      </w:del>
      <w:ins w:id="361" w:author="Autor">
        <w:r w:rsidRPr="003E3D76">
          <w:rPr>
            <w:rFonts w:ascii="Times New Roman" w:hAnsi="Times New Roman" w:cs="Times New Roman"/>
          </w:rPr>
          <w:t>kontinuálneho</w:t>
        </w:r>
      </w:ins>
      <w:r w:rsidRPr="003E3D76">
        <w:rPr>
          <w:rFonts w:ascii="Times New Roman" w:hAnsi="Times New Roman" w:cs="Times New Roman"/>
        </w:rPr>
        <w:t xml:space="preserve"> vzdelávania v</w:t>
      </w:r>
      <w:del w:id="362" w:author="Autor">
        <w:r w:rsidR="003D3E7A" w:rsidRPr="00F343E4">
          <w:rPr>
            <w:rFonts w:ascii="Times New Roman" w:hAnsi="Times New Roman" w:cs="Times New Roman"/>
          </w:rPr>
          <w:delText> </w:delText>
        </w:r>
      </w:del>
      <w:ins w:id="363" w:author="Autor">
        <w:r w:rsidRPr="003E3D76">
          <w:rPr>
            <w:rFonts w:ascii="Times New Roman" w:hAnsi="Times New Roman" w:cs="Times New Roman"/>
          </w:rPr>
          <w:t xml:space="preserve"> </w:t>
        </w:r>
      </w:ins>
      <w:r w:rsidRPr="003E3D76">
        <w:rPr>
          <w:rFonts w:ascii="Times New Roman" w:hAnsi="Times New Roman" w:cs="Times New Roman"/>
        </w:rPr>
        <w:t xml:space="preserve">zmysle </w:t>
      </w:r>
      <w:del w:id="364" w:author="Autor">
        <w:r w:rsidR="003D3E7A" w:rsidRPr="00F343E4">
          <w:rPr>
            <w:rFonts w:ascii="Times New Roman" w:hAnsi="Times New Roman" w:cs="Times New Roman"/>
          </w:rPr>
          <w:delText>Z</w:delText>
        </w:r>
      </w:del>
      <w:ins w:id="365" w:author="Autor">
        <w:r w:rsidRPr="003E3D76">
          <w:rPr>
            <w:rFonts w:ascii="Times New Roman" w:hAnsi="Times New Roman" w:cs="Times New Roman"/>
          </w:rPr>
          <w:t>z</w:t>
        </w:r>
      </w:ins>
      <w:r w:rsidRPr="003E3D76">
        <w:rPr>
          <w:rFonts w:ascii="Times New Roman" w:hAnsi="Times New Roman" w:cs="Times New Roman"/>
        </w:rPr>
        <w:t>ákona o</w:t>
      </w:r>
      <w:del w:id="366" w:author="Autor">
        <w:r w:rsidR="003D3E7A" w:rsidRPr="00F343E4">
          <w:rPr>
            <w:rFonts w:ascii="Times New Roman" w:hAnsi="Times New Roman" w:cs="Times New Roman"/>
          </w:rPr>
          <w:delText> </w:delText>
        </w:r>
      </w:del>
      <w:ins w:id="367" w:author="Autor">
        <w:r w:rsidRPr="003E3D76">
          <w:rPr>
            <w:rFonts w:ascii="Times New Roman" w:hAnsi="Times New Roman" w:cs="Times New Roman"/>
          </w:rPr>
          <w:t xml:space="preserve"> </w:t>
        </w:r>
      </w:ins>
      <w:r w:rsidRPr="003E3D76">
        <w:rPr>
          <w:rFonts w:ascii="Times New Roman" w:hAnsi="Times New Roman" w:cs="Times New Roman"/>
        </w:rPr>
        <w:t xml:space="preserve">štátnej službe, na základe ktorého </w:t>
      </w:r>
      <w:del w:id="368" w:author="Autor">
        <w:r w:rsidR="00F343E4" w:rsidRPr="00F343E4">
          <w:rPr>
            <w:rFonts w:ascii="Times New Roman" w:hAnsi="Times New Roman" w:cs="Times New Roman"/>
          </w:rPr>
          <w:delText xml:space="preserve">si </w:delText>
        </w:r>
      </w:del>
      <w:r w:rsidRPr="003E3D76">
        <w:rPr>
          <w:rFonts w:ascii="Times New Roman" w:hAnsi="Times New Roman" w:cs="Times New Roman"/>
        </w:rPr>
        <w:t xml:space="preserve">štátny zamestnanec </w:t>
      </w:r>
      <w:del w:id="369" w:author="Autor">
        <w:r w:rsidR="00F343E4" w:rsidRPr="00F343E4">
          <w:rPr>
            <w:rFonts w:ascii="Times New Roman" w:hAnsi="Times New Roman" w:cs="Times New Roman"/>
          </w:rPr>
          <w:delText>prehlbuje kvalifikáciu v oblasti činností, ktoré vykonáva</w:delText>
        </w:r>
      </w:del>
      <w:ins w:id="370" w:author="Autor">
        <w:r w:rsidRPr="003E3D76">
          <w:rPr>
            <w:rFonts w:ascii="Times New Roman" w:hAnsi="Times New Roman" w:cs="Times New Roman"/>
          </w:rPr>
          <w:t>získava vedomosti a poznatky, udržiava, zdokonaľuje a dopĺňa si zručnosti, schopnosti, návyky a skúsenosti potrebné</w:t>
        </w:r>
      </w:ins>
      <w:r w:rsidRPr="003E3D76">
        <w:rPr>
          <w:rFonts w:ascii="Times New Roman" w:hAnsi="Times New Roman" w:cs="Times New Roman"/>
        </w:rPr>
        <w:t xml:space="preserve"> na </w:t>
      </w:r>
      <w:del w:id="371" w:author="Autor">
        <w:r w:rsidR="00F343E4" w:rsidRPr="00F343E4">
          <w:rPr>
            <w:rFonts w:ascii="Times New Roman" w:hAnsi="Times New Roman" w:cs="Times New Roman"/>
          </w:rPr>
          <w:delText>štátnozamestnaneckom mieste</w:delText>
        </w:r>
        <w:r w:rsidR="00603E00" w:rsidRPr="00F343E4">
          <w:rPr>
            <w:rFonts w:ascii="Times New Roman" w:hAnsi="Times New Roman" w:cs="Times New Roman"/>
          </w:rPr>
          <w:delText>.</w:delText>
        </w:r>
      </w:del>
      <w:ins w:id="372" w:author="Autor">
        <w:r w:rsidRPr="003E3D76">
          <w:rPr>
            <w:rFonts w:ascii="Times New Roman" w:hAnsi="Times New Roman" w:cs="Times New Roman"/>
          </w:rPr>
          <w:t>výkon štátnej služby.</w:t>
        </w:r>
      </w:ins>
      <w:r w:rsidR="00CA40AA" w:rsidRPr="00C248D8">
        <w:rPr>
          <w:rFonts w:ascii="Times New Roman" w:hAnsi="Times New Roman" w:cs="Times New Roman"/>
        </w:rPr>
        <w:t xml:space="preserve"> CPV </w:t>
      </w:r>
      <w:r w:rsidR="00A051D8">
        <w:rPr>
          <w:rFonts w:ascii="Times New Roman" w:hAnsi="Times New Roman" w:cs="Times New Roman"/>
        </w:rPr>
        <w:t>predstavuje hlavný systém vzdelávania administratívnych kapacít</w:t>
      </w:r>
      <w:ins w:id="373"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00A051D8">
        <w:rPr>
          <w:rFonts w:ascii="Times New Roman" w:hAnsi="Times New Roman" w:cs="Times New Roman"/>
        </w:rPr>
        <w:t xml:space="preserve"> v oblasti riadenia, implementácie, kontroly a auditu EŠIF. </w:t>
      </w:r>
      <w:r w:rsidR="00CA40AA" w:rsidRPr="00C248D8">
        <w:rPr>
          <w:rFonts w:ascii="Times New Roman" w:hAnsi="Times New Roman" w:cs="Times New Roman"/>
        </w:rPr>
        <w:t xml:space="preserve">Výkon pracovných činností v rámci pracovnej pozície nie je podmienený absolvovaním </w:t>
      </w:r>
      <w:r w:rsidR="00AF5A59">
        <w:rPr>
          <w:rFonts w:ascii="Times New Roman" w:hAnsi="Times New Roman" w:cs="Times New Roman"/>
        </w:rPr>
        <w:t xml:space="preserve">celého </w:t>
      </w:r>
      <w:r w:rsidR="00CA40AA" w:rsidRPr="00C248D8">
        <w:rPr>
          <w:rFonts w:ascii="Times New Roman" w:hAnsi="Times New Roman" w:cs="Times New Roman"/>
        </w:rPr>
        <w:t xml:space="preserve">povinného vzdelávania pre pracovnú pozíciu. </w:t>
      </w:r>
    </w:p>
    <w:p w14:paraId="04A3FB2A" w14:textId="5549F20E" w:rsidR="005725D2" w:rsidRDefault="00DF20BF"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 xml:space="preserve">Vzdelávacie moduly </w:t>
      </w:r>
      <w:r w:rsidR="00603E00" w:rsidRPr="00C248D8">
        <w:rPr>
          <w:rFonts w:ascii="Times New Roman" w:hAnsi="Times New Roman" w:cs="Times New Roman"/>
        </w:rPr>
        <w:t>m</w:t>
      </w:r>
      <w:r w:rsidR="003D3E7A">
        <w:rPr>
          <w:rFonts w:ascii="Times New Roman" w:hAnsi="Times New Roman" w:cs="Times New Roman"/>
        </w:rPr>
        <w:t>ajú</w:t>
      </w:r>
      <w:r w:rsidR="00603E00" w:rsidRPr="00C248D8">
        <w:rPr>
          <w:rFonts w:ascii="Times New Roman" w:hAnsi="Times New Roman" w:cs="Times New Roman"/>
        </w:rPr>
        <w:t xml:space="preserve"> formu dištančného alebo prezenčného vzdelávania. </w:t>
      </w:r>
      <w:r w:rsidR="003D3E7A">
        <w:rPr>
          <w:rFonts w:ascii="Times New Roman" w:hAnsi="Times New Roman" w:cs="Times New Roman"/>
        </w:rPr>
        <w:t xml:space="preserve">Dištančné vzdelávanie </w:t>
      </w:r>
      <w:del w:id="374" w:author="Autor">
        <w:r w:rsidR="003D3E7A">
          <w:rPr>
            <w:rFonts w:ascii="Times New Roman" w:hAnsi="Times New Roman" w:cs="Times New Roman"/>
          </w:rPr>
          <w:delText>bude</w:delText>
        </w:r>
      </w:del>
      <w:ins w:id="375" w:author="Autor">
        <w:r w:rsidR="001E2450">
          <w:rPr>
            <w:rFonts w:ascii="Times New Roman" w:hAnsi="Times New Roman" w:cs="Times New Roman"/>
          </w:rPr>
          <w:t>je</w:t>
        </w:r>
      </w:ins>
      <w:r w:rsidR="001E2450">
        <w:rPr>
          <w:rFonts w:ascii="Times New Roman" w:hAnsi="Times New Roman" w:cs="Times New Roman"/>
        </w:rPr>
        <w:t xml:space="preserve"> </w:t>
      </w:r>
      <w:r w:rsidR="003D3E7A">
        <w:rPr>
          <w:rFonts w:ascii="Times New Roman" w:hAnsi="Times New Roman" w:cs="Times New Roman"/>
        </w:rPr>
        <w:t xml:space="preserve">sprístupnené </w:t>
      </w:r>
      <w:del w:id="376" w:author="Autor">
        <w:r w:rsidR="003D3E7A">
          <w:rPr>
            <w:rFonts w:ascii="Times New Roman" w:hAnsi="Times New Roman" w:cs="Times New Roman"/>
          </w:rPr>
          <w:delText xml:space="preserve">v prípade pripravenosti modulov </w:delText>
        </w:r>
      </w:del>
      <w:r w:rsidR="003D3E7A">
        <w:rPr>
          <w:rFonts w:ascii="Times New Roman" w:hAnsi="Times New Roman" w:cs="Times New Roman"/>
        </w:rPr>
        <w:t>na portáli CPV</w:t>
      </w:r>
      <w:del w:id="377" w:author="Autor">
        <w:r w:rsidR="003D3E7A">
          <w:rPr>
            <w:rFonts w:ascii="Times New Roman" w:hAnsi="Times New Roman" w:cs="Times New Roman"/>
          </w:rPr>
          <w:delText xml:space="preserve">, v opačnom </w:delText>
        </w:r>
        <w:r w:rsidR="001237E4">
          <w:rPr>
            <w:rFonts w:ascii="Times New Roman" w:hAnsi="Times New Roman" w:cs="Times New Roman"/>
          </w:rPr>
          <w:delText xml:space="preserve">prípade </w:delText>
        </w:r>
        <w:r w:rsidR="003D3E7A" w:rsidRPr="003D3E7A">
          <w:rPr>
            <w:rFonts w:ascii="Times New Roman" w:hAnsi="Times New Roman" w:cs="Times New Roman"/>
          </w:rPr>
          <w:delText xml:space="preserve">bude </w:delText>
        </w:r>
      </w:del>
      <w:ins w:id="378" w:author="Autor">
        <w:r w:rsidR="001E2450">
          <w:rPr>
            <w:rFonts w:ascii="Times New Roman" w:hAnsi="Times New Roman" w:cs="Times New Roman"/>
          </w:rPr>
          <w:t xml:space="preserve"> v sekcii </w:t>
        </w:r>
        <w:r w:rsidR="0090326D">
          <w:rPr>
            <w:rFonts w:ascii="Times New Roman" w:hAnsi="Times New Roman" w:cs="Times New Roman"/>
          </w:rPr>
          <w:t>„</w:t>
        </w:r>
        <w:r w:rsidR="001E2450">
          <w:rPr>
            <w:rFonts w:ascii="Times New Roman" w:hAnsi="Times New Roman" w:cs="Times New Roman"/>
          </w:rPr>
          <w:t>e-learning</w:t>
        </w:r>
        <w:r w:rsidR="0090326D">
          <w:rPr>
            <w:rFonts w:ascii="Times New Roman" w:hAnsi="Times New Roman" w:cs="Times New Roman"/>
          </w:rPr>
          <w:t>“</w:t>
        </w:r>
        <w:r w:rsidR="003D3E7A">
          <w:rPr>
            <w:rFonts w:ascii="Times New Roman" w:hAnsi="Times New Roman" w:cs="Times New Roman"/>
          </w:rPr>
          <w:t>,</w:t>
        </w:r>
        <w:r w:rsidR="00304930">
          <w:rPr>
            <w:rFonts w:ascii="Times New Roman" w:hAnsi="Times New Roman" w:cs="Times New Roman"/>
          </w:rPr>
          <w:t xml:space="preserve"> pričom konkrétny kurz môže </w:t>
        </w:r>
      </w:ins>
      <w:r w:rsidR="00304930">
        <w:rPr>
          <w:rFonts w:ascii="Times New Roman" w:hAnsi="Times New Roman" w:cs="Times New Roman"/>
        </w:rPr>
        <w:t xml:space="preserve">prebiehať </w:t>
      </w:r>
      <w:del w:id="379" w:author="Autor">
        <w:r w:rsidR="003D3E7A" w:rsidRPr="003D3E7A">
          <w:rPr>
            <w:rFonts w:ascii="Times New Roman" w:hAnsi="Times New Roman" w:cs="Times New Roman"/>
          </w:rPr>
          <w:delText>vzdelávanie v prechodn</w:delText>
        </w:r>
        <w:r w:rsidR="00D156F7">
          <w:rPr>
            <w:rFonts w:ascii="Times New Roman" w:hAnsi="Times New Roman" w:cs="Times New Roman"/>
          </w:rPr>
          <w:delText>om</w:delText>
        </w:r>
        <w:r w:rsidR="003D3E7A" w:rsidRPr="003D3E7A">
          <w:rPr>
            <w:rFonts w:ascii="Times New Roman" w:hAnsi="Times New Roman" w:cs="Times New Roman"/>
          </w:rPr>
          <w:delText xml:space="preserve"> </w:delText>
        </w:r>
        <w:r w:rsidR="00D156F7">
          <w:rPr>
            <w:rFonts w:ascii="Times New Roman" w:hAnsi="Times New Roman" w:cs="Times New Roman"/>
          </w:rPr>
          <w:delText>období</w:delText>
        </w:r>
        <w:r w:rsidR="003D3E7A" w:rsidRPr="003D3E7A">
          <w:rPr>
            <w:rFonts w:ascii="Times New Roman" w:hAnsi="Times New Roman" w:cs="Times New Roman"/>
          </w:rPr>
          <w:delText xml:space="preserve"> v </w:delText>
        </w:r>
      </w:del>
      <w:ins w:id="380" w:author="Autor">
        <w:r w:rsidR="00304930">
          <w:rPr>
            <w:rFonts w:ascii="Times New Roman" w:hAnsi="Times New Roman" w:cs="Times New Roman"/>
          </w:rPr>
          <w:t>zároveň aj v </w:t>
        </w:r>
      </w:ins>
      <w:r w:rsidR="00304930">
        <w:rPr>
          <w:rFonts w:ascii="Times New Roman" w:hAnsi="Times New Roman" w:cs="Times New Roman"/>
        </w:rPr>
        <w:t>prezenčnej forme,</w:t>
      </w:r>
      <w:r w:rsidR="003D3E7A" w:rsidRPr="003D3E7A">
        <w:rPr>
          <w:rFonts w:ascii="Times New Roman" w:hAnsi="Times New Roman" w:cs="Times New Roman"/>
        </w:rPr>
        <w:t xml:space="preserve"> </w:t>
      </w:r>
      <w:del w:id="381" w:author="Autor">
        <w:r w:rsidR="003D3E7A" w:rsidRPr="003D3E7A">
          <w:rPr>
            <w:rFonts w:ascii="Times New Roman" w:hAnsi="Times New Roman" w:cs="Times New Roman"/>
          </w:rPr>
          <w:delText xml:space="preserve">pričom </w:delText>
        </w:r>
      </w:del>
      <w:ins w:id="382" w:author="Autor">
        <w:r w:rsidR="001E2450">
          <w:rPr>
            <w:rFonts w:ascii="Times New Roman" w:hAnsi="Times New Roman" w:cs="Times New Roman"/>
          </w:rPr>
          <w:t xml:space="preserve">avšak </w:t>
        </w:r>
        <w:r w:rsidR="003D3E7A" w:rsidRPr="003D3E7A">
          <w:rPr>
            <w:rFonts w:ascii="Times New Roman" w:hAnsi="Times New Roman" w:cs="Times New Roman"/>
          </w:rPr>
          <w:t xml:space="preserve">obsah vzdelávania </w:t>
        </w:r>
      </w:ins>
      <w:r w:rsidR="00304930" w:rsidRPr="003D3E7A">
        <w:rPr>
          <w:rFonts w:ascii="Times New Roman" w:hAnsi="Times New Roman" w:cs="Times New Roman"/>
        </w:rPr>
        <w:t xml:space="preserve">nebude ovplyvnený </w:t>
      </w:r>
      <w:del w:id="383" w:author="Autor">
        <w:r w:rsidR="003D3E7A" w:rsidRPr="003D3E7A">
          <w:rPr>
            <w:rFonts w:ascii="Times New Roman" w:hAnsi="Times New Roman" w:cs="Times New Roman"/>
          </w:rPr>
          <w:delText xml:space="preserve">obsah vzdelávania </w:delText>
        </w:r>
      </w:del>
      <w:r w:rsidR="003D3E7A" w:rsidRPr="003D3E7A">
        <w:rPr>
          <w:rFonts w:ascii="Times New Roman" w:hAnsi="Times New Roman" w:cs="Times New Roman"/>
        </w:rPr>
        <w:t>(v opodstatnených prípadoch môže byť upravená časová alokácia</w:t>
      </w:r>
      <w:del w:id="384" w:author="Autor">
        <w:r w:rsidR="003D3E7A" w:rsidRPr="003D3E7A">
          <w:rPr>
            <w:rFonts w:ascii="Times New Roman" w:hAnsi="Times New Roman" w:cs="Times New Roman"/>
          </w:rPr>
          <w:delText>);</w:delText>
        </w:r>
      </w:del>
      <w:ins w:id="385" w:author="Autor">
        <w:r w:rsidR="003D3E7A" w:rsidRPr="003D3E7A">
          <w:rPr>
            <w:rFonts w:ascii="Times New Roman" w:hAnsi="Times New Roman" w:cs="Times New Roman"/>
          </w:rPr>
          <w:t>)</w:t>
        </w:r>
        <w:r w:rsidR="005725D2">
          <w:rPr>
            <w:rFonts w:ascii="Times New Roman" w:hAnsi="Times New Roman" w:cs="Times New Roman"/>
          </w:rPr>
          <w:t>.</w:t>
        </w:r>
      </w:ins>
    </w:p>
    <w:p w14:paraId="6085A6B7" w14:textId="610B9BF3" w:rsidR="00C248D8" w:rsidRDefault="005725D2" w:rsidP="00841165">
      <w:pPr>
        <w:numPr>
          <w:ilvl w:val="0"/>
          <w:numId w:val="14"/>
        </w:numPr>
        <w:spacing w:before="120" w:line="240" w:lineRule="auto"/>
        <w:ind w:left="426" w:hanging="426"/>
        <w:rPr>
          <w:ins w:id="386" w:author="Autor"/>
          <w:rFonts w:ascii="Times New Roman" w:hAnsi="Times New Roman" w:cs="Times New Roman"/>
        </w:rPr>
      </w:pPr>
      <w:ins w:id="387" w:author="Autor">
        <w:r>
          <w:rPr>
            <w:rFonts w:ascii="Times New Roman" w:hAnsi="Times New Roman" w:cs="Times New Roman"/>
          </w:rPr>
          <w:t>Prístup (vytvorenie používateľského profilu</w:t>
        </w:r>
        <w:r w:rsidR="00C03055">
          <w:rPr>
            <w:rFonts w:ascii="Times New Roman" w:hAnsi="Times New Roman" w:cs="Times New Roman"/>
          </w:rPr>
          <w:t>/konta</w:t>
        </w:r>
        <w:r>
          <w:rPr>
            <w:rFonts w:ascii="Times New Roman" w:hAnsi="Times New Roman" w:cs="Times New Roman"/>
          </w:rPr>
          <w:t>) AK</w:t>
        </w:r>
        <w:r w:rsidR="000B4D98">
          <w:rPr>
            <w:rFonts w:ascii="Times New Roman" w:hAnsi="Times New Roman" w:cs="Times New Roman"/>
          </w:rPr>
          <w:t xml:space="preserve"> EŠIF</w:t>
        </w:r>
        <w:r>
          <w:rPr>
            <w:rFonts w:ascii="Times New Roman" w:hAnsi="Times New Roman" w:cs="Times New Roman"/>
          </w:rPr>
          <w:t xml:space="preserve"> do e-learningu </w:t>
        </w:r>
        <w:r w:rsidR="007E7032">
          <w:rPr>
            <w:rFonts w:ascii="Times New Roman" w:hAnsi="Times New Roman" w:cs="Times New Roman"/>
          </w:rPr>
          <w:t xml:space="preserve">vytvára a </w:t>
        </w:r>
        <w:r>
          <w:rPr>
            <w:rFonts w:ascii="Times New Roman" w:hAnsi="Times New Roman" w:cs="Times New Roman"/>
          </w:rPr>
          <w:t>spravuje kontaktná osoba</w:t>
        </w:r>
        <w:r w:rsidR="0090326D">
          <w:rPr>
            <w:rFonts w:ascii="Times New Roman" w:hAnsi="Times New Roman" w:cs="Times New Roman"/>
          </w:rPr>
          <w:t>,</w:t>
        </w:r>
        <w:r>
          <w:rPr>
            <w:rFonts w:ascii="Times New Roman" w:hAnsi="Times New Roman" w:cs="Times New Roman"/>
          </w:rPr>
          <w:t xml:space="preserve"> v časti databázy AK</w:t>
        </w:r>
        <w:r w:rsidR="000B4D98">
          <w:rPr>
            <w:rFonts w:ascii="Times New Roman" w:hAnsi="Times New Roman" w:cs="Times New Roman"/>
          </w:rPr>
          <w:t xml:space="preserve"> EŠIF</w:t>
        </w:r>
        <w:r w:rsidR="0090326D">
          <w:rPr>
            <w:rFonts w:ascii="Times New Roman" w:hAnsi="Times New Roman" w:cs="Times New Roman"/>
          </w:rPr>
          <w:t>,</w:t>
        </w:r>
        <w:r w:rsidR="00E20F68">
          <w:rPr>
            <w:rFonts w:ascii="Times New Roman" w:hAnsi="Times New Roman" w:cs="Times New Roman"/>
          </w:rPr>
          <w:t xml:space="preserve"> </w:t>
        </w:r>
        <w:r w:rsidR="00C03055">
          <w:rPr>
            <w:rFonts w:ascii="Times New Roman" w:hAnsi="Times New Roman" w:cs="Times New Roman"/>
          </w:rPr>
          <w:t>v súlade s Používateľskou príručkou IS CPV.</w:t>
        </w:r>
      </w:ins>
    </w:p>
    <w:p w14:paraId="2714BB62" w14:textId="79BD337B" w:rsidR="002D766A" w:rsidRDefault="00B43B64" w:rsidP="00B43B64">
      <w:pPr>
        <w:numPr>
          <w:ilvl w:val="0"/>
          <w:numId w:val="14"/>
        </w:numPr>
        <w:spacing w:before="120" w:line="240" w:lineRule="auto"/>
        <w:ind w:left="426" w:hanging="426"/>
        <w:rPr>
          <w:ins w:id="388" w:author="Autor"/>
          <w:rFonts w:ascii="Times New Roman" w:hAnsi="Times New Roman" w:cs="Times New Roman"/>
        </w:rPr>
      </w:pPr>
      <w:ins w:id="389" w:author="Autor">
        <w:r>
          <w:rPr>
            <w:rFonts w:ascii="Times New Roman" w:hAnsi="Times New Roman" w:cs="Times New Roman"/>
          </w:rPr>
          <w:t xml:space="preserve">Gestor CPV </w:t>
        </w:r>
        <w:r w:rsidR="002D766A">
          <w:rPr>
            <w:rFonts w:ascii="Times New Roman" w:hAnsi="Times New Roman" w:cs="Times New Roman"/>
          </w:rPr>
          <w:t>potvrd</w:t>
        </w:r>
        <w:r>
          <w:rPr>
            <w:rFonts w:ascii="Times New Roman" w:hAnsi="Times New Roman" w:cs="Times New Roman"/>
          </w:rPr>
          <w:t>í</w:t>
        </w:r>
        <w:r w:rsidR="002D766A">
          <w:rPr>
            <w:rFonts w:ascii="Times New Roman" w:hAnsi="Times New Roman" w:cs="Times New Roman"/>
          </w:rPr>
          <w:t xml:space="preserve"> účas</w:t>
        </w:r>
        <w:r>
          <w:rPr>
            <w:rFonts w:ascii="Times New Roman" w:hAnsi="Times New Roman" w:cs="Times New Roman"/>
          </w:rPr>
          <w:t>ť</w:t>
        </w:r>
        <w:r w:rsidR="002D766A">
          <w:rPr>
            <w:rFonts w:ascii="Times New Roman" w:hAnsi="Times New Roman" w:cs="Times New Roman"/>
          </w:rPr>
          <w:t xml:space="preserve"> </w:t>
        </w:r>
        <w:r>
          <w:rPr>
            <w:rFonts w:ascii="Times New Roman" w:hAnsi="Times New Roman" w:cs="Times New Roman"/>
          </w:rPr>
          <w:t>danej AK</w:t>
        </w:r>
        <w:r w:rsidR="000B4D98">
          <w:rPr>
            <w:rFonts w:ascii="Times New Roman" w:hAnsi="Times New Roman" w:cs="Times New Roman"/>
          </w:rPr>
          <w:t xml:space="preserve"> EŠIF</w:t>
        </w:r>
        <w:r>
          <w:rPr>
            <w:rFonts w:ascii="Times New Roman" w:hAnsi="Times New Roman" w:cs="Times New Roman"/>
          </w:rPr>
          <w:t xml:space="preserve"> </w:t>
        </w:r>
        <w:r w:rsidR="002D766A">
          <w:rPr>
            <w:rFonts w:ascii="Times New Roman" w:hAnsi="Times New Roman" w:cs="Times New Roman"/>
          </w:rPr>
          <w:t>na e-learningovom kurze</w:t>
        </w:r>
        <w:r>
          <w:rPr>
            <w:rFonts w:ascii="Times New Roman" w:hAnsi="Times New Roman" w:cs="Times New Roman"/>
          </w:rPr>
          <w:t>, následne AK</w:t>
        </w:r>
        <w:r w:rsidR="000B4D98">
          <w:rPr>
            <w:rFonts w:ascii="Times New Roman" w:hAnsi="Times New Roman" w:cs="Times New Roman"/>
          </w:rPr>
          <w:t xml:space="preserve"> EŠIF</w:t>
        </w:r>
        <w:r w:rsidR="002D766A">
          <w:rPr>
            <w:rFonts w:ascii="Times New Roman" w:hAnsi="Times New Roman" w:cs="Times New Roman"/>
          </w:rPr>
          <w:t xml:space="preserve"> po úspešnom prihlásení na portáli </w:t>
        </w:r>
        <w:r w:rsidR="004E643D">
          <w:fldChar w:fldCharType="begin"/>
        </w:r>
        <w:r w:rsidR="004E643D">
          <w:instrText xml:space="preserve"> HYPERLINK "https://cpv.vlada.gov.sk" </w:instrText>
        </w:r>
        <w:r w:rsidR="004E643D">
          <w:fldChar w:fldCharType="separate"/>
        </w:r>
        <w:r w:rsidR="00F92DDA" w:rsidRPr="00F92DDA">
          <w:rPr>
            <w:rStyle w:val="Hypertextovprepojenie"/>
            <w:rFonts w:ascii="Times New Roman" w:hAnsi="Times New Roman" w:cs="Times New Roman"/>
          </w:rPr>
          <w:t>https://cpv.vlada.gov.sk</w:t>
        </w:r>
        <w:r w:rsidR="004E643D">
          <w:rPr>
            <w:rStyle w:val="Hypertextovprepojenie"/>
            <w:rFonts w:ascii="Times New Roman" w:hAnsi="Times New Roman" w:cs="Times New Roman"/>
          </w:rPr>
          <w:fldChar w:fldCharType="end"/>
        </w:r>
        <w:r w:rsidR="001E2450">
          <w:rPr>
            <w:rFonts w:ascii="Times New Roman" w:hAnsi="Times New Roman" w:cs="Times New Roman"/>
          </w:rPr>
          <w:t xml:space="preserve"> v sekcii e-learning</w:t>
        </w:r>
        <w:r w:rsidR="001F3DDD">
          <w:rPr>
            <w:rStyle w:val="Odkaznapoznmkupodiarou"/>
            <w:rFonts w:ascii="Times New Roman" w:hAnsi="Times New Roman" w:cs="Times New Roman"/>
          </w:rPr>
          <w:footnoteReference w:id="6"/>
        </w:r>
        <w:r>
          <w:rPr>
            <w:rFonts w:ascii="Times New Roman" w:hAnsi="Times New Roman" w:cs="Times New Roman"/>
          </w:rPr>
          <w:t xml:space="preserve"> vstúpi do kurzu.</w:t>
        </w:r>
      </w:ins>
    </w:p>
    <w:p w14:paraId="101FA87D" w14:textId="2088DAD3" w:rsidR="002D766A" w:rsidRDefault="002D766A" w:rsidP="00841165">
      <w:pPr>
        <w:numPr>
          <w:ilvl w:val="0"/>
          <w:numId w:val="14"/>
        </w:numPr>
        <w:spacing w:before="120" w:line="240" w:lineRule="auto"/>
        <w:ind w:left="426" w:hanging="426"/>
        <w:rPr>
          <w:ins w:id="392" w:author="Autor"/>
          <w:rFonts w:ascii="Times New Roman" w:hAnsi="Times New Roman" w:cs="Times New Roman"/>
        </w:rPr>
      </w:pPr>
      <w:ins w:id="393" w:author="Autor">
        <w:r>
          <w:rPr>
            <w:rFonts w:ascii="Times New Roman" w:hAnsi="Times New Roman" w:cs="Times New Roman"/>
          </w:rPr>
          <w:t>Po kliknutí na príslušný kurz</w:t>
        </w:r>
        <w:r w:rsidR="00156C5B">
          <w:rPr>
            <w:rFonts w:ascii="Times New Roman" w:hAnsi="Times New Roman" w:cs="Times New Roman"/>
          </w:rPr>
          <w:t>, sa otvorí úvodná stránka kurzu. Po kliknutí na ikonu „spustiť kurz“,</w:t>
        </w:r>
        <w:r>
          <w:rPr>
            <w:rFonts w:ascii="Times New Roman" w:hAnsi="Times New Roman" w:cs="Times New Roman"/>
          </w:rPr>
          <w:t xml:space="preserve"> </w:t>
        </w:r>
        <w:r w:rsidR="00156C5B">
          <w:rPr>
            <w:rFonts w:ascii="Times New Roman" w:hAnsi="Times New Roman" w:cs="Times New Roman"/>
          </w:rPr>
          <w:t xml:space="preserve">spustí </w:t>
        </w:r>
        <w:r>
          <w:rPr>
            <w:rFonts w:ascii="Times New Roman" w:hAnsi="Times New Roman" w:cs="Times New Roman"/>
          </w:rPr>
          <w:t>AK</w:t>
        </w:r>
        <w:r w:rsidR="000B4D98">
          <w:rPr>
            <w:rFonts w:ascii="Times New Roman" w:hAnsi="Times New Roman" w:cs="Times New Roman"/>
          </w:rPr>
          <w:t xml:space="preserve"> EŠIF</w:t>
        </w:r>
        <w:r>
          <w:rPr>
            <w:rFonts w:ascii="Times New Roman" w:hAnsi="Times New Roman" w:cs="Times New Roman"/>
          </w:rPr>
          <w:t xml:space="preserve"> </w:t>
        </w:r>
        <w:r w:rsidR="00156C5B">
          <w:rPr>
            <w:rFonts w:ascii="Times New Roman" w:hAnsi="Times New Roman" w:cs="Times New Roman"/>
          </w:rPr>
          <w:t>jednotlivé</w:t>
        </w:r>
        <w:r>
          <w:rPr>
            <w:rFonts w:ascii="Times New Roman" w:hAnsi="Times New Roman" w:cs="Times New Roman"/>
          </w:rPr>
          <w:t xml:space="preserve"> lekcie kurzu</w:t>
        </w:r>
        <w:r w:rsidR="00156C5B">
          <w:rPr>
            <w:rFonts w:ascii="Times New Roman" w:hAnsi="Times New Roman" w:cs="Times New Roman"/>
          </w:rPr>
          <w:t>.</w:t>
        </w:r>
        <w:r>
          <w:rPr>
            <w:rFonts w:ascii="Times New Roman" w:hAnsi="Times New Roman" w:cs="Times New Roman"/>
          </w:rPr>
          <w:t> </w:t>
        </w:r>
        <w:r w:rsidR="00156C5B">
          <w:rPr>
            <w:rFonts w:ascii="Times New Roman" w:hAnsi="Times New Roman" w:cs="Times New Roman"/>
          </w:rPr>
          <w:t>P</w:t>
        </w:r>
        <w:r>
          <w:rPr>
            <w:rFonts w:ascii="Times New Roman" w:hAnsi="Times New Roman" w:cs="Times New Roman"/>
          </w:rPr>
          <w:t xml:space="preserve">o </w:t>
        </w:r>
        <w:r w:rsidR="00156C5B">
          <w:rPr>
            <w:rFonts w:ascii="Times New Roman" w:hAnsi="Times New Roman" w:cs="Times New Roman"/>
          </w:rPr>
          <w:t>absolvovaní všetkých lekcií kurzu,</w:t>
        </w:r>
        <w:r>
          <w:rPr>
            <w:rFonts w:ascii="Times New Roman" w:hAnsi="Times New Roman" w:cs="Times New Roman"/>
          </w:rPr>
          <w:t xml:space="preserve"> je </w:t>
        </w:r>
        <w:r w:rsidR="00156C5B">
          <w:rPr>
            <w:rFonts w:ascii="Times New Roman" w:hAnsi="Times New Roman" w:cs="Times New Roman"/>
          </w:rPr>
          <w:t>AK</w:t>
        </w:r>
        <w:r w:rsidR="000B4D98">
          <w:rPr>
            <w:rFonts w:ascii="Times New Roman" w:hAnsi="Times New Roman" w:cs="Times New Roman"/>
          </w:rPr>
          <w:t xml:space="preserve"> EŠIF</w:t>
        </w:r>
        <w:r w:rsidR="00156C5B">
          <w:rPr>
            <w:rFonts w:ascii="Times New Roman" w:hAnsi="Times New Roman" w:cs="Times New Roman"/>
          </w:rPr>
          <w:t xml:space="preserve"> </w:t>
        </w:r>
        <w:r>
          <w:rPr>
            <w:rFonts w:ascii="Times New Roman" w:hAnsi="Times New Roman" w:cs="Times New Roman"/>
          </w:rPr>
          <w:t>povinn</w:t>
        </w:r>
        <w:r w:rsidR="00156C5B">
          <w:rPr>
            <w:rFonts w:ascii="Times New Roman" w:hAnsi="Times New Roman" w:cs="Times New Roman"/>
          </w:rPr>
          <w:t>á</w:t>
        </w:r>
        <w:r>
          <w:rPr>
            <w:rFonts w:ascii="Times New Roman" w:hAnsi="Times New Roman" w:cs="Times New Roman"/>
          </w:rPr>
          <w:t xml:space="preserve"> </w:t>
        </w:r>
        <w:r w:rsidR="00156C5B">
          <w:rPr>
            <w:rFonts w:ascii="Times New Roman" w:hAnsi="Times New Roman" w:cs="Times New Roman"/>
          </w:rPr>
          <w:t>vyplniť</w:t>
        </w:r>
        <w:r>
          <w:rPr>
            <w:rFonts w:ascii="Times New Roman" w:hAnsi="Times New Roman" w:cs="Times New Roman"/>
          </w:rPr>
          <w:t xml:space="preserve"> </w:t>
        </w:r>
        <w:r w:rsidR="00F92DDA">
          <w:rPr>
            <w:rFonts w:ascii="Times New Roman" w:hAnsi="Times New Roman" w:cs="Times New Roman"/>
          </w:rPr>
          <w:t xml:space="preserve">a odoslať </w:t>
        </w:r>
        <w:r>
          <w:rPr>
            <w:rFonts w:ascii="Times New Roman" w:hAnsi="Times New Roman" w:cs="Times New Roman"/>
          </w:rPr>
          <w:t>test</w:t>
        </w:r>
        <w:r w:rsidR="00F92DDA">
          <w:rPr>
            <w:rFonts w:ascii="Times New Roman" w:hAnsi="Times New Roman" w:cs="Times New Roman"/>
          </w:rPr>
          <w:t xml:space="preserve"> na hodnotenie</w:t>
        </w:r>
        <w:r>
          <w:rPr>
            <w:rFonts w:ascii="Times New Roman" w:hAnsi="Times New Roman" w:cs="Times New Roman"/>
          </w:rPr>
          <w:t>.</w:t>
        </w:r>
        <w:r w:rsidR="001F3DDD">
          <w:rPr>
            <w:rFonts w:ascii="Times New Roman" w:hAnsi="Times New Roman" w:cs="Times New Roman"/>
          </w:rPr>
          <w:t xml:space="preserve"> T</w:t>
        </w:r>
        <w:r>
          <w:rPr>
            <w:rFonts w:ascii="Times New Roman" w:hAnsi="Times New Roman" w:cs="Times New Roman"/>
          </w:rPr>
          <w:t xml:space="preserve">est je možné absolvovať aj opakovane. Výsledky testu sa </w:t>
        </w:r>
        <w:r w:rsidR="00F92DDA">
          <w:rPr>
            <w:rFonts w:ascii="Times New Roman" w:hAnsi="Times New Roman" w:cs="Times New Roman"/>
          </w:rPr>
          <w:t xml:space="preserve">po vyhodnotení </w:t>
        </w:r>
        <w:r>
          <w:rPr>
            <w:rFonts w:ascii="Times New Roman" w:hAnsi="Times New Roman" w:cs="Times New Roman"/>
          </w:rPr>
          <w:t>zaznamenajú v </w:t>
        </w:r>
        <w:r w:rsidR="00156C5B">
          <w:rPr>
            <w:rFonts w:ascii="Times New Roman" w:hAnsi="Times New Roman" w:cs="Times New Roman"/>
          </w:rPr>
          <w:t>IS</w:t>
        </w:r>
        <w:r>
          <w:rPr>
            <w:rFonts w:ascii="Times New Roman" w:hAnsi="Times New Roman" w:cs="Times New Roman"/>
          </w:rPr>
          <w:t xml:space="preserve"> CPV</w:t>
        </w:r>
        <w:r w:rsidR="004D60D2">
          <w:rPr>
            <w:rFonts w:ascii="Times New Roman" w:hAnsi="Times New Roman" w:cs="Times New Roman"/>
          </w:rPr>
          <w:t xml:space="preserve"> a budú dostupné aj pre kontaktné osoby</w:t>
        </w:r>
        <w:r>
          <w:rPr>
            <w:rFonts w:ascii="Times New Roman" w:hAnsi="Times New Roman" w:cs="Times New Roman"/>
          </w:rPr>
          <w:t>.</w:t>
        </w:r>
      </w:ins>
    </w:p>
    <w:p w14:paraId="5A6127DB" w14:textId="0364007C" w:rsidR="00F92DDA" w:rsidRPr="00B23436" w:rsidRDefault="00F92DDA" w:rsidP="00B23436">
      <w:pPr>
        <w:numPr>
          <w:ilvl w:val="0"/>
          <w:numId w:val="14"/>
        </w:numPr>
        <w:spacing w:before="120" w:line="240" w:lineRule="auto"/>
        <w:ind w:left="426" w:hanging="426"/>
        <w:rPr>
          <w:ins w:id="394" w:author="Autor"/>
          <w:rFonts w:ascii="Times New Roman" w:hAnsi="Times New Roman" w:cs="Times New Roman"/>
        </w:rPr>
      </w:pPr>
      <w:ins w:id="395" w:author="Autor">
        <w:r>
          <w:rPr>
            <w:rFonts w:ascii="Times New Roman" w:hAnsi="Times New Roman" w:cs="Times New Roman"/>
          </w:rPr>
          <w:t xml:space="preserve">E-learningový kurz je časovo ohraničený, spravidla v rozsahu dvoch týždňov. </w:t>
        </w:r>
        <w:r w:rsidR="00B43B64">
          <w:rPr>
            <w:rFonts w:ascii="Times New Roman" w:hAnsi="Times New Roman" w:cs="Times New Roman"/>
          </w:rPr>
          <w:t>Počas tejto doby je účastník povinný absolvovať celý kurz spolu s absolvovaním záverečného testu v zmysle bodu 7.</w:t>
        </w:r>
        <w:r w:rsidR="00B23436">
          <w:rPr>
            <w:rFonts w:ascii="Times New Roman" w:hAnsi="Times New Roman" w:cs="Times New Roman"/>
          </w:rPr>
          <w:t xml:space="preserve"> </w:t>
        </w:r>
        <w:r w:rsidR="00B43B64" w:rsidRPr="00B23436">
          <w:rPr>
            <w:rFonts w:ascii="Times New Roman" w:hAnsi="Times New Roman" w:cs="Times New Roman"/>
          </w:rPr>
          <w:t>Po uplynutí doby trvania kurzu, účastníkovi už nebude umožne</w:t>
        </w:r>
        <w:r w:rsidR="0057783B">
          <w:rPr>
            <w:rFonts w:ascii="Times New Roman" w:hAnsi="Times New Roman" w:cs="Times New Roman"/>
          </w:rPr>
          <w:t xml:space="preserve">ný prístup do tohto kurzu. Zoznam absolvovaných kurzov je dostupný v sekcii „Ukončené kurzy“. </w:t>
        </w:r>
      </w:ins>
    </w:p>
    <w:p w14:paraId="01CE6B30" w14:textId="3CF4A524" w:rsidR="00C248D8" w:rsidRPr="0080347C" w:rsidRDefault="00603E00"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Fyzickú účasť na prezenčných formách vzdelávania potvrdzuje účastník a lektor svojim podpisom.</w:t>
      </w:r>
      <w:r w:rsidR="0080347C">
        <w:rPr>
          <w:rFonts w:ascii="Times New Roman" w:hAnsi="Times New Roman" w:cs="Times New Roman"/>
        </w:rPr>
        <w:t xml:space="preserve"> Dokument prezenčnej listiny </w:t>
      </w:r>
      <w:ins w:id="396" w:author="Autor">
        <w:r w:rsidR="007E7032">
          <w:rPr>
            <w:rFonts w:ascii="Times New Roman" w:hAnsi="Times New Roman" w:cs="Times New Roman"/>
          </w:rPr>
          <w:t xml:space="preserve">s podpismi účastníkov </w:t>
        </w:r>
      </w:ins>
      <w:r w:rsidR="0080347C">
        <w:rPr>
          <w:rFonts w:ascii="Times New Roman" w:hAnsi="Times New Roman" w:cs="Times New Roman"/>
        </w:rPr>
        <w:t>je kontaktnej osobe</w:t>
      </w:r>
      <w:r w:rsidR="00E20F68">
        <w:rPr>
          <w:rFonts w:ascii="Times New Roman" w:hAnsi="Times New Roman" w:cs="Times New Roman"/>
        </w:rPr>
        <w:t xml:space="preserve"> </w:t>
      </w:r>
      <w:r w:rsidR="0080347C">
        <w:rPr>
          <w:rFonts w:ascii="Times New Roman" w:hAnsi="Times New Roman" w:cs="Times New Roman"/>
        </w:rPr>
        <w:t xml:space="preserve">k dispozícii v systéme CPV v príslušnej časti. </w:t>
      </w:r>
      <w:ins w:id="397" w:author="Autor">
        <w:r w:rsidR="002D766A">
          <w:rPr>
            <w:rFonts w:ascii="Times New Roman" w:hAnsi="Times New Roman" w:cs="Times New Roman"/>
          </w:rPr>
          <w:t>V prípade e-learningových kurzov bude dostupný len zoznam účastníkov kurzu.</w:t>
        </w:r>
      </w:ins>
    </w:p>
    <w:p w14:paraId="1038F20B" w14:textId="10D7E0D3" w:rsidR="003A0C26" w:rsidRDefault="003A0C26" w:rsidP="005477D4">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Potvrdenie o</w:t>
      </w:r>
      <w:r w:rsidR="0057783B">
        <w:rPr>
          <w:rFonts w:ascii="Times New Roman" w:hAnsi="Times New Roman" w:cs="Times New Roman"/>
        </w:rPr>
        <w:t> </w:t>
      </w:r>
      <w:r w:rsidR="00896C14">
        <w:rPr>
          <w:rFonts w:ascii="Times New Roman" w:hAnsi="Times New Roman" w:cs="Times New Roman"/>
        </w:rPr>
        <w:t>absolvovaní</w:t>
      </w:r>
      <w:r w:rsidR="0057783B">
        <w:rPr>
          <w:rFonts w:ascii="Times New Roman" w:hAnsi="Times New Roman" w:cs="Times New Roman"/>
        </w:rPr>
        <w:t xml:space="preserve"> vzdelávacej aktivity </w:t>
      </w:r>
      <w:ins w:id="398" w:author="Autor">
        <w:r w:rsidR="00896C14">
          <w:rPr>
            <w:rFonts w:ascii="Times New Roman" w:hAnsi="Times New Roman" w:cs="Times New Roman"/>
          </w:rPr>
          <w:t xml:space="preserve">v prezenčnej forme </w:t>
        </w:r>
      </w:ins>
      <w:r>
        <w:rPr>
          <w:rFonts w:ascii="Times New Roman" w:hAnsi="Times New Roman" w:cs="Times New Roman"/>
        </w:rPr>
        <w:t>získa účastník</w:t>
      </w:r>
      <w:r w:rsidR="00B37C52">
        <w:rPr>
          <w:rFonts w:ascii="Times New Roman" w:hAnsi="Times New Roman" w:cs="Times New Roman"/>
        </w:rPr>
        <w:t xml:space="preserve"> automaticky po ukončení aktivity</w:t>
      </w:r>
      <w:r w:rsidR="00896C14">
        <w:rPr>
          <w:rFonts w:ascii="Times New Roman" w:hAnsi="Times New Roman" w:cs="Times New Roman"/>
        </w:rPr>
        <w:t xml:space="preserve">. </w:t>
      </w:r>
      <w:del w:id="399" w:author="Autor">
        <w:r w:rsidR="00B37C52">
          <w:rPr>
            <w:rFonts w:ascii="Times New Roman" w:hAnsi="Times New Roman" w:cs="Times New Roman"/>
          </w:rPr>
          <w:delText>Dokument potvrdenia</w:delText>
        </w:r>
      </w:del>
      <w:ins w:id="400" w:author="Autor">
        <w:r w:rsidR="00896C14">
          <w:rPr>
            <w:rFonts w:ascii="Times New Roman" w:hAnsi="Times New Roman" w:cs="Times New Roman"/>
          </w:rPr>
          <w:t>V prípade</w:t>
        </w:r>
        <w:r w:rsidR="004D60D2">
          <w:rPr>
            <w:rFonts w:ascii="Times New Roman" w:hAnsi="Times New Roman" w:cs="Times New Roman"/>
          </w:rPr>
          <w:t xml:space="preserve"> </w:t>
        </w:r>
        <w:r w:rsidR="00E70633">
          <w:rPr>
            <w:rFonts w:ascii="Times New Roman" w:hAnsi="Times New Roman" w:cs="Times New Roman"/>
          </w:rPr>
          <w:t>e-learningu</w:t>
        </w:r>
        <w:r w:rsidR="00896C14">
          <w:rPr>
            <w:rFonts w:ascii="Times New Roman" w:hAnsi="Times New Roman" w:cs="Times New Roman"/>
          </w:rPr>
          <w:t xml:space="preserve"> získa účastník Potvrdenie o absolvovaní až po absolvovaní záverečného testu</w:t>
        </w:r>
        <w:r w:rsidR="0057783B">
          <w:rPr>
            <w:rFonts w:ascii="Times New Roman" w:hAnsi="Times New Roman" w:cs="Times New Roman"/>
          </w:rPr>
          <w:t xml:space="preserve"> a jeho vyhodnotení</w:t>
        </w:r>
        <w:r w:rsidR="00B37C52">
          <w:rPr>
            <w:rFonts w:ascii="Times New Roman" w:hAnsi="Times New Roman" w:cs="Times New Roman"/>
          </w:rPr>
          <w:t xml:space="preserve">. </w:t>
        </w:r>
        <w:r w:rsidR="004D60D2">
          <w:rPr>
            <w:rFonts w:ascii="Times New Roman" w:hAnsi="Times New Roman" w:cs="Times New Roman"/>
          </w:rPr>
          <w:t>P</w:t>
        </w:r>
        <w:r w:rsidR="00B37C52">
          <w:rPr>
            <w:rFonts w:ascii="Times New Roman" w:hAnsi="Times New Roman" w:cs="Times New Roman"/>
          </w:rPr>
          <w:t>otvrdeni</w:t>
        </w:r>
        <w:r w:rsidR="004D60D2">
          <w:rPr>
            <w:rFonts w:ascii="Times New Roman" w:hAnsi="Times New Roman" w:cs="Times New Roman"/>
          </w:rPr>
          <w:t>e</w:t>
        </w:r>
      </w:ins>
      <w:r w:rsidR="0080347C">
        <w:rPr>
          <w:rFonts w:ascii="Times New Roman" w:hAnsi="Times New Roman" w:cs="Times New Roman"/>
        </w:rPr>
        <w:t xml:space="preserve"> o</w:t>
      </w:r>
      <w:r w:rsidR="004D60D2">
        <w:rPr>
          <w:rFonts w:ascii="Times New Roman" w:hAnsi="Times New Roman" w:cs="Times New Roman"/>
        </w:rPr>
        <w:t> </w:t>
      </w:r>
      <w:r w:rsidR="0057783B">
        <w:rPr>
          <w:rFonts w:ascii="Times New Roman" w:hAnsi="Times New Roman" w:cs="Times New Roman"/>
        </w:rPr>
        <w:t>absolvovaní</w:t>
      </w:r>
      <w:r w:rsidR="004D60D2">
        <w:rPr>
          <w:rFonts w:ascii="Times New Roman" w:hAnsi="Times New Roman" w:cs="Times New Roman"/>
        </w:rPr>
        <w:t xml:space="preserve"> </w:t>
      </w:r>
      <w:r w:rsidR="0080347C">
        <w:rPr>
          <w:rFonts w:ascii="Times New Roman" w:hAnsi="Times New Roman" w:cs="Times New Roman"/>
        </w:rPr>
        <w:t xml:space="preserve">vzdelávacej </w:t>
      </w:r>
      <w:r w:rsidR="0057783B">
        <w:rPr>
          <w:rFonts w:ascii="Times New Roman" w:hAnsi="Times New Roman" w:cs="Times New Roman"/>
        </w:rPr>
        <w:t>aktivity</w:t>
      </w:r>
      <w:r w:rsidR="004D60D2">
        <w:rPr>
          <w:rFonts w:ascii="Times New Roman" w:hAnsi="Times New Roman" w:cs="Times New Roman"/>
        </w:rPr>
        <w:t xml:space="preserve"> </w:t>
      </w:r>
      <w:r w:rsidR="00B37C52">
        <w:rPr>
          <w:rFonts w:ascii="Times New Roman" w:hAnsi="Times New Roman" w:cs="Times New Roman"/>
        </w:rPr>
        <w:t xml:space="preserve">je kontaktnej osobe k dispozícii v systéme CPV v príslušnej časti. </w:t>
      </w:r>
    </w:p>
    <w:p w14:paraId="415FAA28" w14:textId="44D8BB0B" w:rsidR="00C248D8" w:rsidRDefault="00E93D49" w:rsidP="00FC3CFE">
      <w:pPr>
        <w:numPr>
          <w:ilvl w:val="0"/>
          <w:numId w:val="14"/>
        </w:numPr>
        <w:spacing w:before="120" w:line="240" w:lineRule="auto"/>
        <w:ind w:left="425" w:hanging="425"/>
        <w:rPr>
          <w:rFonts w:ascii="Times New Roman" w:hAnsi="Times New Roman" w:cs="Times New Roman"/>
        </w:rPr>
      </w:pPr>
      <w:r w:rsidRPr="00C248D8">
        <w:rPr>
          <w:rFonts w:ascii="Times New Roman" w:hAnsi="Times New Roman" w:cs="Times New Roman"/>
        </w:rPr>
        <w:t>Absolvované vzdelávanie je viazané na administratívnu kapacitu</w:t>
      </w:r>
      <w:ins w:id="401" w:author="Autor">
        <w:r w:rsidR="00B23436">
          <w:rPr>
            <w:rFonts w:ascii="Times New Roman" w:hAnsi="Times New Roman" w:cs="Times New Roman"/>
          </w:rPr>
          <w:t xml:space="preserve"> EŠIF</w:t>
        </w:r>
      </w:ins>
      <w:r w:rsidRPr="00C248D8">
        <w:rPr>
          <w:rFonts w:ascii="Times New Roman" w:hAnsi="Times New Roman" w:cs="Times New Roman"/>
        </w:rPr>
        <w:t xml:space="preserve">, nie na inštitúciu (subjekt), v ktorej pôsobí. </w:t>
      </w:r>
      <w:r w:rsidR="00D94F7C" w:rsidRPr="00C248D8">
        <w:rPr>
          <w:rFonts w:ascii="Times New Roman" w:hAnsi="Times New Roman" w:cs="Times New Roman"/>
        </w:rPr>
        <w:t xml:space="preserve">Absolvované vzdelávacie moduly sú prenosné. Portál CPV </w:t>
      </w:r>
      <w:del w:id="402" w:author="Autor">
        <w:r w:rsidR="00D94F7C" w:rsidRPr="00C248D8">
          <w:rPr>
            <w:rFonts w:ascii="Times New Roman" w:hAnsi="Times New Roman" w:cs="Times New Roman"/>
          </w:rPr>
          <w:delText>obsahuje</w:delText>
        </w:r>
      </w:del>
      <w:ins w:id="403" w:author="Autor">
        <w:r w:rsidR="0004217E">
          <w:rPr>
            <w:rFonts w:ascii="Times New Roman" w:hAnsi="Times New Roman" w:cs="Times New Roman"/>
          </w:rPr>
          <w:t>eviduje</w:t>
        </w:r>
      </w:ins>
      <w:r w:rsidR="0004217E">
        <w:rPr>
          <w:rFonts w:ascii="Times New Roman" w:hAnsi="Times New Roman" w:cs="Times New Roman"/>
        </w:rPr>
        <w:t xml:space="preserve"> </w:t>
      </w:r>
      <w:r w:rsidR="00D94F7C" w:rsidRPr="00C248D8">
        <w:rPr>
          <w:rFonts w:ascii="Times New Roman" w:hAnsi="Times New Roman" w:cs="Times New Roman"/>
        </w:rPr>
        <w:t>históriu vzdelávania každej administratívnej kapacity</w:t>
      </w:r>
      <w:ins w:id="404" w:author="Autor">
        <w:r w:rsidR="00B23436">
          <w:rPr>
            <w:rFonts w:ascii="Times New Roman" w:hAnsi="Times New Roman" w:cs="Times New Roman"/>
          </w:rPr>
          <w:t xml:space="preserve"> EŠIF</w:t>
        </w:r>
      </w:ins>
      <w:r w:rsidR="00D94F7C" w:rsidRPr="00C248D8">
        <w:rPr>
          <w:rFonts w:ascii="Times New Roman" w:hAnsi="Times New Roman" w:cs="Times New Roman"/>
        </w:rPr>
        <w:t>.</w:t>
      </w:r>
      <w:r w:rsidR="00B45E6B">
        <w:rPr>
          <w:rFonts w:ascii="Times New Roman" w:hAnsi="Times New Roman" w:cs="Times New Roman"/>
        </w:rPr>
        <w:t xml:space="preserve"> Kontaktné osoby</w:t>
      </w:r>
      <w:r w:rsidR="00E20F68">
        <w:rPr>
          <w:rFonts w:ascii="Times New Roman" w:hAnsi="Times New Roman" w:cs="Times New Roman"/>
        </w:rPr>
        <w:t xml:space="preserve"> </w:t>
      </w:r>
      <w:r w:rsidR="00B45E6B">
        <w:rPr>
          <w:rFonts w:ascii="Times New Roman" w:hAnsi="Times New Roman" w:cs="Times New Roman"/>
        </w:rPr>
        <w:t>majú prístup k</w:t>
      </w:r>
      <w:r w:rsidR="004D60D2">
        <w:rPr>
          <w:rFonts w:ascii="Times New Roman" w:hAnsi="Times New Roman" w:cs="Times New Roman"/>
        </w:rPr>
        <w:t> </w:t>
      </w:r>
      <w:ins w:id="405" w:author="Autor">
        <w:r w:rsidR="004D60D2">
          <w:rPr>
            <w:rFonts w:ascii="Times New Roman" w:hAnsi="Times New Roman" w:cs="Times New Roman"/>
          </w:rPr>
          <w:t xml:space="preserve">tejto </w:t>
        </w:r>
      </w:ins>
      <w:r w:rsidR="00B45E6B">
        <w:rPr>
          <w:rFonts w:ascii="Times New Roman" w:hAnsi="Times New Roman" w:cs="Times New Roman"/>
        </w:rPr>
        <w:t>histórii.</w:t>
      </w:r>
    </w:p>
    <w:p w14:paraId="6B9B6C4F" w14:textId="53A0D40D" w:rsidR="00184C52" w:rsidRPr="00FF0994" w:rsidRDefault="00184C52" w:rsidP="009B0BCC">
      <w:pPr>
        <w:pStyle w:val="Nadpis2"/>
        <w:numPr>
          <w:ilvl w:val="0"/>
          <w:numId w:val="37"/>
        </w:numPr>
        <w:ind w:left="284" w:hanging="284"/>
        <w:jc w:val="left"/>
        <w:rPr>
          <w:color w:val="365F91" w:themeColor="accent1" w:themeShade="BF"/>
        </w:rPr>
      </w:pPr>
      <w:bookmarkStart w:id="406" w:name="_Toc507502703"/>
      <w:bookmarkStart w:id="407" w:name="_Toc475612995"/>
      <w:r>
        <w:rPr>
          <w:color w:val="365F91" w:themeColor="accent1" w:themeShade="BF"/>
        </w:rPr>
        <w:t>Lektorská činnosť</w:t>
      </w:r>
      <w:bookmarkEnd w:id="406"/>
      <w:bookmarkEnd w:id="407"/>
      <w:r w:rsidRPr="00FF0994">
        <w:rPr>
          <w:color w:val="365F91" w:themeColor="accent1" w:themeShade="BF"/>
        </w:rPr>
        <w:t xml:space="preserve"> </w:t>
      </w:r>
    </w:p>
    <w:p w14:paraId="760842E3" w14:textId="064D1F8E" w:rsidR="00184C52" w:rsidRPr="00AA7D12" w:rsidRDefault="00184C52" w:rsidP="00DF6B7D">
      <w:pPr>
        <w:numPr>
          <w:ilvl w:val="0"/>
          <w:numId w:val="16"/>
        </w:numPr>
        <w:spacing w:before="120" w:line="240" w:lineRule="auto"/>
        <w:ind w:left="426" w:hanging="426"/>
        <w:rPr>
          <w:rFonts w:ascii="Times New Roman" w:hAnsi="Times New Roman" w:cs="Times New Roman"/>
        </w:rPr>
      </w:pPr>
      <w:r w:rsidRPr="00AA7D12">
        <w:rPr>
          <w:rFonts w:ascii="Times New Roman" w:hAnsi="Times New Roman" w:cs="Times New Roman"/>
        </w:rPr>
        <w:t>Za výber lektorov pre vzdelávacie</w:t>
      </w:r>
      <w:r w:rsidR="00543125">
        <w:rPr>
          <w:rFonts w:ascii="Times New Roman" w:hAnsi="Times New Roman" w:cs="Times New Roman"/>
        </w:rPr>
        <w:t xml:space="preserve"> aktivity zodpovedá gestor CPV</w:t>
      </w:r>
      <w:del w:id="408" w:author="Autor">
        <w:r>
          <w:rPr>
            <w:rFonts w:ascii="Times New Roman" w:hAnsi="Times New Roman" w:cs="Times New Roman"/>
          </w:rPr>
          <w:delText>. Lektori podieľajúci sa</w:delText>
        </w:r>
      </w:del>
      <w:r w:rsidR="00543125">
        <w:rPr>
          <w:rFonts w:ascii="Times New Roman" w:hAnsi="Times New Roman" w:cs="Times New Roman"/>
        </w:rPr>
        <w:t xml:space="preserve"> na </w:t>
      </w:r>
      <w:del w:id="409" w:author="Autor">
        <w:r>
          <w:rPr>
            <w:rFonts w:ascii="Times New Roman" w:hAnsi="Times New Roman" w:cs="Times New Roman"/>
          </w:rPr>
          <w:delText>CPV musia preukázať odborné, metodické</w:delText>
        </w:r>
      </w:del>
      <w:ins w:id="410" w:author="Autor">
        <w:r w:rsidR="00543125">
          <w:rPr>
            <w:rFonts w:ascii="Times New Roman" w:hAnsi="Times New Roman" w:cs="Times New Roman"/>
          </w:rPr>
          <w:t xml:space="preserve">základe ich </w:t>
        </w:r>
        <w:r w:rsidRPr="00AA7D12">
          <w:rPr>
            <w:rFonts w:ascii="Times New Roman" w:hAnsi="Times New Roman" w:cs="Times New Roman"/>
          </w:rPr>
          <w:t>odborn</w:t>
        </w:r>
        <w:r w:rsidR="00543125">
          <w:rPr>
            <w:rFonts w:ascii="Times New Roman" w:hAnsi="Times New Roman" w:cs="Times New Roman"/>
          </w:rPr>
          <w:t>ých, metodických</w:t>
        </w:r>
      </w:ins>
      <w:r w:rsidR="00543125">
        <w:rPr>
          <w:rFonts w:ascii="Times New Roman" w:hAnsi="Times New Roman" w:cs="Times New Roman"/>
        </w:rPr>
        <w:t xml:space="preserve"> a </w:t>
      </w:r>
      <w:del w:id="411" w:author="Autor">
        <w:r>
          <w:rPr>
            <w:rFonts w:ascii="Times New Roman" w:hAnsi="Times New Roman" w:cs="Times New Roman"/>
          </w:rPr>
          <w:delText>prezentačné kompetencie</w:delText>
        </w:r>
      </w:del>
      <w:ins w:id="412" w:author="Autor">
        <w:r w:rsidR="00543125">
          <w:rPr>
            <w:rFonts w:ascii="Times New Roman" w:hAnsi="Times New Roman" w:cs="Times New Roman"/>
          </w:rPr>
          <w:t>prezentačných</w:t>
        </w:r>
        <w:r w:rsidRPr="00AA7D12">
          <w:rPr>
            <w:rFonts w:ascii="Times New Roman" w:hAnsi="Times New Roman" w:cs="Times New Roman"/>
          </w:rPr>
          <w:t xml:space="preserve"> </w:t>
        </w:r>
        <w:r w:rsidR="00543125">
          <w:rPr>
            <w:rFonts w:ascii="Times New Roman" w:hAnsi="Times New Roman" w:cs="Times New Roman"/>
          </w:rPr>
          <w:t>zručností</w:t>
        </w:r>
        <w:r w:rsidR="004D60D2" w:rsidRPr="00AA7D12">
          <w:rPr>
            <w:rFonts w:ascii="Times New Roman" w:hAnsi="Times New Roman" w:cs="Times New Roman"/>
          </w:rPr>
          <w:t xml:space="preserve"> a </w:t>
        </w:r>
        <w:r w:rsidR="00543125">
          <w:rPr>
            <w:rFonts w:ascii="Times New Roman" w:hAnsi="Times New Roman" w:cs="Times New Roman"/>
          </w:rPr>
          <w:t>kompetencií</w:t>
        </w:r>
      </w:ins>
      <w:r w:rsidRPr="00AA7D12">
        <w:rPr>
          <w:rFonts w:ascii="Times New Roman" w:hAnsi="Times New Roman" w:cs="Times New Roman"/>
        </w:rPr>
        <w:t xml:space="preserve"> ako predpoklad kvalitného vzdelávania administratívnych kapacít EŠIF</w:t>
      </w:r>
      <w:r w:rsidR="00D40360" w:rsidRPr="00AA7D12">
        <w:rPr>
          <w:rFonts w:ascii="Times New Roman" w:hAnsi="Times New Roman" w:cs="Times New Roman"/>
        </w:rPr>
        <w:t xml:space="preserve"> v PO 2014-2020</w:t>
      </w:r>
      <w:r w:rsidRPr="00F91023">
        <w:rPr>
          <w:rFonts w:ascii="Times New Roman" w:hAnsi="Times New Roman" w:cs="Times New Roman"/>
        </w:rPr>
        <w:t>.</w:t>
      </w:r>
      <w:del w:id="413" w:author="Autor">
        <w:r>
          <w:rPr>
            <w:rFonts w:ascii="Times New Roman" w:hAnsi="Times New Roman" w:cs="Times New Roman"/>
          </w:rPr>
          <w:delText xml:space="preserve"> Pre každú vzdelávaciu aktivitu sú k dispozícii minimálne 2 lektori.</w:delText>
        </w:r>
      </w:del>
      <w:r w:rsidRPr="00F91023">
        <w:rPr>
          <w:rFonts w:ascii="Times New Roman" w:hAnsi="Times New Roman" w:cs="Times New Roman"/>
        </w:rPr>
        <w:t xml:space="preserve"> </w:t>
      </w:r>
      <w:r w:rsidRPr="00AA7D12">
        <w:rPr>
          <w:rFonts w:ascii="Times New Roman" w:hAnsi="Times New Roman" w:cs="Times New Roman"/>
        </w:rPr>
        <w:t xml:space="preserve">Gestor CPV zodpovedá za register lektorov </w:t>
      </w:r>
      <w:r w:rsidR="00D40360" w:rsidRPr="00AA7D12">
        <w:rPr>
          <w:rFonts w:ascii="Times New Roman" w:hAnsi="Times New Roman" w:cs="Times New Roman"/>
        </w:rPr>
        <w:t>CPV.</w:t>
      </w:r>
    </w:p>
    <w:p w14:paraId="3D34353A" w14:textId="03818FDA" w:rsidR="00184C52" w:rsidRDefault="00D40360" w:rsidP="00DF6B7D">
      <w:pPr>
        <w:numPr>
          <w:ilvl w:val="0"/>
          <w:numId w:val="16"/>
        </w:numPr>
        <w:spacing w:before="120" w:line="240" w:lineRule="auto"/>
        <w:ind w:left="426" w:hanging="426"/>
        <w:rPr>
          <w:rFonts w:ascii="Times New Roman" w:hAnsi="Times New Roman" w:cs="Times New Roman"/>
        </w:rPr>
      </w:pPr>
      <w:r w:rsidRPr="00AA7D12">
        <w:rPr>
          <w:rFonts w:ascii="Times New Roman" w:hAnsi="Times New Roman" w:cs="Times New Roman"/>
        </w:rPr>
        <w:t>Lektor zodpovedá za prípravu vzdelávacích materiálov pre vzdelávaciu aktivitu</w:t>
      </w:r>
      <w:del w:id="414" w:author="Autor">
        <w:r>
          <w:rPr>
            <w:rFonts w:ascii="Times New Roman" w:hAnsi="Times New Roman" w:cs="Times New Roman"/>
          </w:rPr>
          <w:delText xml:space="preserve"> </w:delText>
        </w:r>
      </w:del>
      <w:r w:rsidRPr="00AA7D12">
        <w:rPr>
          <w:rFonts w:ascii="Times New Roman" w:hAnsi="Times New Roman" w:cs="Times New Roman"/>
        </w:rPr>
        <w:t xml:space="preserve">. Návrh vzdelávacích materiálov pre vzdelávaciu aktivitu lektor predkladá na schválenie gestorovi CPV </w:t>
      </w:r>
      <w:del w:id="415" w:author="Autor">
        <w:r>
          <w:rPr>
            <w:rFonts w:ascii="Times New Roman" w:hAnsi="Times New Roman" w:cs="Times New Roman"/>
          </w:rPr>
          <w:delText xml:space="preserve">minimálne 1 mesiac </w:delText>
        </w:r>
      </w:del>
      <w:r w:rsidRPr="00AA7D12">
        <w:rPr>
          <w:rFonts w:ascii="Times New Roman" w:hAnsi="Times New Roman" w:cs="Times New Roman"/>
        </w:rPr>
        <w:t>pred plánovaným začiatkom novej vzdelávacej aktivity. Lektor zodpovedá za priebežnú aktualizáciu</w:t>
      </w:r>
      <w:r>
        <w:rPr>
          <w:rFonts w:ascii="Times New Roman" w:hAnsi="Times New Roman" w:cs="Times New Roman"/>
        </w:rPr>
        <w:t xml:space="preserve"> vzdelávacích materiálov pre vzdelávaciu aktivitu v rámci CPV.</w:t>
      </w:r>
    </w:p>
    <w:p w14:paraId="72585E1D" w14:textId="5046751E" w:rsidR="00184C52" w:rsidRPr="002D6E53" w:rsidRDefault="00D40360" w:rsidP="00DF6B7D">
      <w:pPr>
        <w:numPr>
          <w:ilvl w:val="0"/>
          <w:numId w:val="16"/>
        </w:numPr>
        <w:spacing w:before="120" w:line="240" w:lineRule="auto"/>
        <w:ind w:left="426" w:hanging="426"/>
        <w:rPr>
          <w:rFonts w:ascii="Times New Roman" w:hAnsi="Times New Roman" w:cs="Times New Roman"/>
        </w:rPr>
      </w:pPr>
      <w:r w:rsidRPr="00B23436">
        <w:rPr>
          <w:rFonts w:ascii="Times New Roman" w:hAnsi="Times New Roman" w:cs="Times New Roman"/>
        </w:rPr>
        <w:t xml:space="preserve">Lektor spolupracuje s gestorom CPV na príprave </w:t>
      </w:r>
      <w:del w:id="416" w:author="Autor">
        <w:r>
          <w:rPr>
            <w:rFonts w:ascii="Times New Roman" w:hAnsi="Times New Roman" w:cs="Times New Roman"/>
          </w:rPr>
          <w:delText>hodnotenia</w:delText>
        </w:r>
      </w:del>
      <w:ins w:id="417" w:author="Autor">
        <w:r w:rsidR="00543125">
          <w:rPr>
            <w:rFonts w:ascii="Times New Roman" w:hAnsi="Times New Roman" w:cs="Times New Roman"/>
          </w:rPr>
          <w:t>záverečných testov pre</w:t>
        </w:r>
      </w:ins>
      <w:r w:rsidRPr="00B23436">
        <w:rPr>
          <w:rFonts w:ascii="Times New Roman" w:hAnsi="Times New Roman" w:cs="Times New Roman"/>
        </w:rPr>
        <w:t xml:space="preserve"> </w:t>
      </w:r>
      <w:r w:rsidR="00543125">
        <w:rPr>
          <w:rFonts w:ascii="Times New Roman" w:hAnsi="Times New Roman" w:cs="Times New Roman"/>
        </w:rPr>
        <w:t xml:space="preserve">účastníkov </w:t>
      </w:r>
      <w:del w:id="418" w:author="Autor">
        <w:r>
          <w:rPr>
            <w:rFonts w:ascii="Times New Roman" w:hAnsi="Times New Roman" w:cs="Times New Roman"/>
          </w:rPr>
          <w:delText>vzdelávacej aktivity, ktorú prednáša.</w:delText>
        </w:r>
      </w:del>
      <w:ins w:id="419" w:author="Autor">
        <w:r w:rsidR="00640E26">
          <w:rPr>
            <w:rFonts w:ascii="Times New Roman" w:hAnsi="Times New Roman" w:cs="Times New Roman"/>
          </w:rPr>
          <w:t>dištančného vzdelávania</w:t>
        </w:r>
        <w:r w:rsidR="00543125">
          <w:rPr>
            <w:rFonts w:ascii="Times New Roman" w:hAnsi="Times New Roman" w:cs="Times New Roman"/>
          </w:rPr>
          <w:t xml:space="preserve"> (e-learning)</w:t>
        </w:r>
        <w:r w:rsidRPr="00B23436">
          <w:rPr>
            <w:rFonts w:ascii="Times New Roman" w:hAnsi="Times New Roman" w:cs="Times New Roman"/>
          </w:rPr>
          <w:t>.</w:t>
        </w:r>
      </w:ins>
    </w:p>
    <w:p w14:paraId="40DF31BE" w14:textId="0CA43CD0" w:rsidR="001C5DA2" w:rsidRPr="00FF0994" w:rsidRDefault="00DF6B7D" w:rsidP="00FF0994">
      <w:pPr>
        <w:pStyle w:val="Nadpis2"/>
        <w:numPr>
          <w:ilvl w:val="0"/>
          <w:numId w:val="0"/>
        </w:numPr>
        <w:rPr>
          <w:color w:val="365F91" w:themeColor="accent1" w:themeShade="BF"/>
        </w:rPr>
      </w:pPr>
      <w:bookmarkStart w:id="420" w:name="_Toc507502704"/>
      <w:bookmarkStart w:id="421" w:name="_Toc475612996"/>
      <w:r>
        <w:rPr>
          <w:color w:val="365F91" w:themeColor="accent1" w:themeShade="BF"/>
        </w:rPr>
        <w:t>9</w:t>
      </w:r>
      <w:r w:rsidR="00FF0994">
        <w:rPr>
          <w:color w:val="365F91" w:themeColor="accent1" w:themeShade="BF"/>
        </w:rPr>
        <w:t xml:space="preserve"> </w:t>
      </w:r>
      <w:r w:rsidR="001C5DA2" w:rsidRPr="00FF0994">
        <w:rPr>
          <w:color w:val="365F91" w:themeColor="accent1" w:themeShade="BF"/>
        </w:rPr>
        <w:t>Monitorovanie</w:t>
      </w:r>
      <w:bookmarkEnd w:id="420"/>
      <w:bookmarkEnd w:id="421"/>
      <w:r w:rsidR="001C5DA2" w:rsidRPr="00FF0994">
        <w:rPr>
          <w:color w:val="365F91" w:themeColor="accent1" w:themeShade="BF"/>
        </w:rPr>
        <w:t xml:space="preserve"> </w:t>
      </w:r>
    </w:p>
    <w:p w14:paraId="4E5C81D6" w14:textId="5E100D1A" w:rsidR="00C248D8" w:rsidRDefault="00711AF6" w:rsidP="00FC3CFE">
      <w:pPr>
        <w:numPr>
          <w:ilvl w:val="0"/>
          <w:numId w:val="39"/>
        </w:numPr>
        <w:spacing w:before="120" w:line="240" w:lineRule="auto"/>
        <w:ind w:left="426" w:hanging="426"/>
        <w:rPr>
          <w:rFonts w:ascii="Times New Roman" w:hAnsi="Times New Roman" w:cs="Times New Roman"/>
        </w:rPr>
      </w:pPr>
      <w:r w:rsidRPr="002639E5">
        <w:rPr>
          <w:rFonts w:ascii="Times New Roman" w:hAnsi="Times New Roman" w:cs="Times New Roman"/>
        </w:rPr>
        <w:t xml:space="preserve">Po ukončení </w:t>
      </w:r>
      <w:del w:id="422" w:author="Autor">
        <w:r w:rsidRPr="002639E5">
          <w:rPr>
            <w:rFonts w:ascii="Times New Roman" w:hAnsi="Times New Roman" w:cs="Times New Roman"/>
          </w:rPr>
          <w:delText>každého modulu</w:delText>
        </w:r>
      </w:del>
      <w:ins w:id="423" w:author="Autor">
        <w:r w:rsidR="007E7032">
          <w:rPr>
            <w:rFonts w:ascii="Times New Roman" w:hAnsi="Times New Roman" w:cs="Times New Roman"/>
          </w:rPr>
          <w:t>vzdelávacej aktivity</w:t>
        </w:r>
      </w:ins>
      <w:r w:rsidRPr="002639E5">
        <w:rPr>
          <w:rFonts w:ascii="Times New Roman" w:hAnsi="Times New Roman" w:cs="Times New Roman"/>
        </w:rPr>
        <w:t xml:space="preserve"> dostane každý účastník výzvu na zhodnotenie </w:t>
      </w:r>
      <w:del w:id="424" w:author="Autor">
        <w:r w:rsidRPr="002639E5">
          <w:rPr>
            <w:rFonts w:ascii="Times New Roman" w:hAnsi="Times New Roman" w:cs="Times New Roman"/>
          </w:rPr>
          <w:delText>spokojnosti so vzdelávacou aktivitou (modulom</w:delText>
        </w:r>
      </w:del>
      <w:ins w:id="425" w:author="Autor">
        <w:r w:rsidRPr="002639E5">
          <w:rPr>
            <w:rFonts w:ascii="Times New Roman" w:hAnsi="Times New Roman" w:cs="Times New Roman"/>
          </w:rPr>
          <w:t>vzdelávac</w:t>
        </w:r>
        <w:r w:rsidR="004D60D2">
          <w:rPr>
            <w:rFonts w:ascii="Times New Roman" w:hAnsi="Times New Roman" w:cs="Times New Roman"/>
          </w:rPr>
          <w:t>ej</w:t>
        </w:r>
        <w:r w:rsidRPr="002639E5">
          <w:rPr>
            <w:rFonts w:ascii="Times New Roman" w:hAnsi="Times New Roman" w:cs="Times New Roman"/>
          </w:rPr>
          <w:t xml:space="preserve"> </w:t>
        </w:r>
        <w:r w:rsidR="004D60D2" w:rsidRPr="002639E5">
          <w:rPr>
            <w:rFonts w:ascii="Times New Roman" w:hAnsi="Times New Roman" w:cs="Times New Roman"/>
          </w:rPr>
          <w:t>aktivit</w:t>
        </w:r>
        <w:r w:rsidR="004D60D2">
          <w:rPr>
            <w:rFonts w:ascii="Times New Roman" w:hAnsi="Times New Roman" w:cs="Times New Roman"/>
          </w:rPr>
          <w:t>y</w:t>
        </w:r>
        <w:r w:rsidR="004D60D2" w:rsidRPr="002639E5">
          <w:rPr>
            <w:rFonts w:ascii="Times New Roman" w:hAnsi="Times New Roman" w:cs="Times New Roman"/>
          </w:rPr>
          <w:t xml:space="preserve"> </w:t>
        </w:r>
        <w:r w:rsidRPr="002639E5">
          <w:rPr>
            <w:rFonts w:ascii="Times New Roman" w:hAnsi="Times New Roman" w:cs="Times New Roman"/>
          </w:rPr>
          <w:t>(modul</w:t>
        </w:r>
        <w:r w:rsidR="002E6BC5">
          <w:rPr>
            <w:rFonts w:ascii="Times New Roman" w:hAnsi="Times New Roman" w:cs="Times New Roman"/>
          </w:rPr>
          <w:t>u</w:t>
        </w:r>
      </w:ins>
      <w:r w:rsidRPr="002639E5">
        <w:rPr>
          <w:rFonts w:ascii="Times New Roman" w:hAnsi="Times New Roman" w:cs="Times New Roman"/>
        </w:rPr>
        <w:t>)</w:t>
      </w:r>
      <w:r w:rsidR="001237E4">
        <w:rPr>
          <w:rFonts w:ascii="Times New Roman" w:hAnsi="Times New Roman" w:cs="Times New Roman"/>
        </w:rPr>
        <w:t xml:space="preserve"> elektronickou formou</w:t>
      </w:r>
      <w:r w:rsidRPr="002639E5">
        <w:rPr>
          <w:rFonts w:ascii="Times New Roman" w:hAnsi="Times New Roman" w:cs="Times New Roman"/>
        </w:rPr>
        <w:t xml:space="preserve">. Lehota na </w:t>
      </w:r>
      <w:r w:rsidR="004033AA" w:rsidRPr="002639E5">
        <w:rPr>
          <w:rFonts w:ascii="Times New Roman" w:hAnsi="Times New Roman" w:cs="Times New Roman"/>
        </w:rPr>
        <w:t>vyplnen</w:t>
      </w:r>
      <w:r w:rsidR="004033AA">
        <w:rPr>
          <w:rFonts w:ascii="Times New Roman" w:hAnsi="Times New Roman" w:cs="Times New Roman"/>
        </w:rPr>
        <w:t>ie</w:t>
      </w:r>
      <w:r w:rsidR="004033AA" w:rsidRPr="002639E5">
        <w:rPr>
          <w:rFonts w:ascii="Times New Roman" w:hAnsi="Times New Roman" w:cs="Times New Roman"/>
        </w:rPr>
        <w:t xml:space="preserve"> </w:t>
      </w:r>
      <w:r w:rsidR="001237E4">
        <w:rPr>
          <w:rFonts w:ascii="Times New Roman" w:hAnsi="Times New Roman" w:cs="Times New Roman"/>
        </w:rPr>
        <w:t xml:space="preserve">a zaslanie </w:t>
      </w:r>
      <w:r w:rsidRPr="002639E5">
        <w:rPr>
          <w:rFonts w:ascii="Times New Roman" w:hAnsi="Times New Roman" w:cs="Times New Roman"/>
        </w:rPr>
        <w:t xml:space="preserve">dotazníka </w:t>
      </w:r>
      <w:r w:rsidR="00D156F7">
        <w:rPr>
          <w:rFonts w:ascii="Times New Roman" w:hAnsi="Times New Roman" w:cs="Times New Roman"/>
        </w:rPr>
        <w:t>sú</w:t>
      </w:r>
      <w:r w:rsidRPr="002639E5">
        <w:rPr>
          <w:rFonts w:ascii="Times New Roman" w:hAnsi="Times New Roman" w:cs="Times New Roman"/>
        </w:rPr>
        <w:t xml:space="preserve"> 3 pracovné dni od </w:t>
      </w:r>
      <w:r w:rsidR="00B45E6B">
        <w:rPr>
          <w:rFonts w:ascii="Times New Roman" w:hAnsi="Times New Roman" w:cs="Times New Roman"/>
        </w:rPr>
        <w:t>zaslania výzvy</w:t>
      </w:r>
      <w:r w:rsidR="00D15739">
        <w:rPr>
          <w:rFonts w:ascii="Times New Roman" w:hAnsi="Times New Roman" w:cs="Times New Roman"/>
        </w:rPr>
        <w:t>.</w:t>
      </w:r>
      <w:r w:rsidR="00854B10">
        <w:rPr>
          <w:rFonts w:ascii="Times New Roman" w:hAnsi="Times New Roman" w:cs="Times New Roman"/>
        </w:rPr>
        <w:t xml:space="preserve"> Zhodnotenie spokojnosti účastníkov v</w:t>
      </w:r>
      <w:r w:rsidR="00B72D99">
        <w:rPr>
          <w:rFonts w:ascii="Times New Roman" w:hAnsi="Times New Roman" w:cs="Times New Roman"/>
        </w:rPr>
        <w:t>zdelávacej akt</w:t>
      </w:r>
      <w:r w:rsidR="0004217E">
        <w:rPr>
          <w:rFonts w:ascii="Times New Roman" w:hAnsi="Times New Roman" w:cs="Times New Roman"/>
        </w:rPr>
        <w:t>ivity je anonymné</w:t>
      </w:r>
      <w:ins w:id="426" w:author="Autor">
        <w:r w:rsidR="0004217E">
          <w:rPr>
            <w:rFonts w:ascii="Times New Roman" w:hAnsi="Times New Roman" w:cs="Times New Roman"/>
          </w:rPr>
          <w:t xml:space="preserve"> a slúži len pre</w:t>
        </w:r>
        <w:r w:rsidR="00B72D99">
          <w:rPr>
            <w:rFonts w:ascii="Times New Roman" w:hAnsi="Times New Roman" w:cs="Times New Roman"/>
          </w:rPr>
          <w:t xml:space="preserve"> účely gestora CPV</w:t>
        </w:r>
      </w:ins>
      <w:r w:rsidR="00B72D99">
        <w:rPr>
          <w:rFonts w:ascii="Times New Roman" w:hAnsi="Times New Roman" w:cs="Times New Roman"/>
        </w:rPr>
        <w:t>.</w:t>
      </w:r>
    </w:p>
    <w:p w14:paraId="028E9D63" w14:textId="5257D532" w:rsidR="00C248D8" w:rsidRPr="002D6E53" w:rsidRDefault="000C3A9B" w:rsidP="00FC3CFE">
      <w:pPr>
        <w:numPr>
          <w:ilvl w:val="0"/>
          <w:numId w:val="39"/>
        </w:numPr>
        <w:spacing w:before="120" w:line="240" w:lineRule="auto"/>
        <w:ind w:left="426" w:hanging="426"/>
        <w:rPr>
          <w:rFonts w:ascii="Times New Roman" w:hAnsi="Times New Roman" w:cs="Times New Roman"/>
        </w:rPr>
      </w:pPr>
      <w:del w:id="427" w:author="Autor">
        <w:r w:rsidRPr="00C248D8">
          <w:rPr>
            <w:rFonts w:ascii="Times New Roman" w:hAnsi="Times New Roman" w:cs="Times New Roman"/>
          </w:rPr>
          <w:delText>Úrad vlády Slovenskej republiky, odbor AK EŠIF</w:delText>
        </w:r>
      </w:del>
      <w:ins w:id="428" w:author="Autor">
        <w:r w:rsidR="00543125">
          <w:rPr>
            <w:rFonts w:ascii="Times New Roman" w:hAnsi="Times New Roman" w:cs="Times New Roman"/>
          </w:rPr>
          <w:t>Gestor CPV</w:t>
        </w:r>
      </w:ins>
      <w:r w:rsidRPr="00B23436">
        <w:rPr>
          <w:rFonts w:ascii="Times New Roman" w:hAnsi="Times New Roman" w:cs="Times New Roman"/>
        </w:rPr>
        <w:t xml:space="preserve"> minimálne 1</w:t>
      </w:r>
      <w:r w:rsidR="00B45E6B" w:rsidRPr="00B23436">
        <w:rPr>
          <w:rFonts w:ascii="Times New Roman" w:hAnsi="Times New Roman" w:cs="Times New Roman"/>
        </w:rPr>
        <w:t>-</w:t>
      </w:r>
      <w:r w:rsidRPr="002D6E53">
        <w:rPr>
          <w:rFonts w:ascii="Times New Roman" w:hAnsi="Times New Roman" w:cs="Times New Roman"/>
        </w:rPr>
        <w:t>krát za rok osloví</w:t>
      </w:r>
      <w:r w:rsidR="00711AF6" w:rsidRPr="002D6E53">
        <w:rPr>
          <w:rFonts w:ascii="Times New Roman" w:hAnsi="Times New Roman" w:cs="Times New Roman"/>
        </w:rPr>
        <w:t xml:space="preserve"> lektor</w:t>
      </w:r>
      <w:r w:rsidRPr="00AA7D12">
        <w:rPr>
          <w:rFonts w:ascii="Times New Roman" w:hAnsi="Times New Roman" w:cs="Times New Roman"/>
        </w:rPr>
        <w:t xml:space="preserve">ov </w:t>
      </w:r>
      <w:del w:id="429" w:author="Autor">
        <w:r>
          <w:rPr>
            <w:rFonts w:ascii="Times New Roman" w:hAnsi="Times New Roman" w:cs="Times New Roman"/>
          </w:rPr>
          <w:delText>s</w:delText>
        </w:r>
        <w:r w:rsidR="00711AF6" w:rsidRPr="00C248D8">
          <w:rPr>
            <w:rFonts w:ascii="Times New Roman" w:hAnsi="Times New Roman" w:cs="Times New Roman"/>
          </w:rPr>
          <w:delText xml:space="preserve"> výzv</w:delText>
        </w:r>
        <w:r>
          <w:rPr>
            <w:rFonts w:ascii="Times New Roman" w:hAnsi="Times New Roman" w:cs="Times New Roman"/>
          </w:rPr>
          <w:delText>ou</w:delText>
        </w:r>
        <w:r w:rsidR="00711AF6" w:rsidRPr="00C248D8">
          <w:rPr>
            <w:rFonts w:ascii="Times New Roman" w:hAnsi="Times New Roman" w:cs="Times New Roman"/>
          </w:rPr>
          <w:delText xml:space="preserve"> na zhodnotenie</w:delText>
        </w:r>
      </w:del>
      <w:ins w:id="430" w:author="Autor">
        <w:r w:rsidR="00B23436" w:rsidRPr="00BA25F1">
          <w:rPr>
            <w:rFonts w:ascii="Times New Roman" w:hAnsi="Times New Roman" w:cs="Times New Roman"/>
          </w:rPr>
          <w:t>za účelom získania spätnej väzby</w:t>
        </w:r>
        <w:r w:rsidR="00E20F68">
          <w:rPr>
            <w:rFonts w:ascii="Times New Roman" w:hAnsi="Times New Roman" w:cs="Times New Roman"/>
          </w:rPr>
          <w:t xml:space="preserve"> </w:t>
        </w:r>
        <w:r w:rsidR="00B23436" w:rsidRPr="00BA25F1">
          <w:rPr>
            <w:rFonts w:ascii="Times New Roman" w:hAnsi="Times New Roman" w:cs="Times New Roman"/>
          </w:rPr>
          <w:t>k</w:t>
        </w:r>
      </w:ins>
      <w:r w:rsidR="00B23436" w:rsidRPr="00BA25F1">
        <w:rPr>
          <w:rFonts w:ascii="Times New Roman" w:hAnsi="Times New Roman" w:cs="Times New Roman"/>
        </w:rPr>
        <w:t xml:space="preserve"> </w:t>
      </w:r>
      <w:r w:rsidR="00711AF6" w:rsidRPr="00B23436">
        <w:rPr>
          <w:rFonts w:ascii="Times New Roman" w:hAnsi="Times New Roman" w:cs="Times New Roman"/>
        </w:rPr>
        <w:t>vzdelávacej aktivit</w:t>
      </w:r>
      <w:del w:id="431" w:author="Autor">
        <w:r w:rsidR="00711AF6" w:rsidRPr="00C248D8">
          <w:rPr>
            <w:rFonts w:ascii="Times New Roman" w:hAnsi="Times New Roman" w:cs="Times New Roman"/>
          </w:rPr>
          <w:delText>y</w:delText>
        </w:r>
      </w:del>
      <w:ins w:id="432" w:author="Autor">
        <w:r w:rsidR="00B23436" w:rsidRPr="00BA25F1">
          <w:rPr>
            <w:rFonts w:ascii="Times New Roman" w:hAnsi="Times New Roman" w:cs="Times New Roman"/>
          </w:rPr>
          <w:t>e</w:t>
        </w:r>
      </w:ins>
      <w:r w:rsidR="00711AF6" w:rsidRPr="00B23436">
        <w:rPr>
          <w:rFonts w:ascii="Times New Roman" w:hAnsi="Times New Roman" w:cs="Times New Roman"/>
        </w:rPr>
        <w:t xml:space="preserve"> (modulu).</w:t>
      </w:r>
    </w:p>
    <w:p w14:paraId="3590932E" w14:textId="33E085D7" w:rsidR="00C248D8" w:rsidRDefault="00311A47" w:rsidP="00FC3CFE">
      <w:pPr>
        <w:numPr>
          <w:ilvl w:val="0"/>
          <w:numId w:val="39"/>
        </w:numPr>
        <w:spacing w:before="120" w:line="240" w:lineRule="auto"/>
        <w:ind w:left="426" w:hanging="426"/>
        <w:rPr>
          <w:rFonts w:ascii="Times New Roman" w:hAnsi="Times New Roman" w:cs="Times New Roman"/>
        </w:rPr>
      </w:pPr>
      <w:r>
        <w:rPr>
          <w:rFonts w:ascii="Times New Roman" w:hAnsi="Times New Roman" w:cs="Times New Roman"/>
        </w:rPr>
        <w:t>V rámci monitorovania realizácie CPV</w:t>
      </w:r>
      <w:r w:rsidRPr="00311A47">
        <w:rPr>
          <w:rFonts w:ascii="Times New Roman" w:hAnsi="Times New Roman" w:cs="Times New Roman"/>
        </w:rPr>
        <w:t xml:space="preserve"> </w:t>
      </w:r>
      <w:r>
        <w:rPr>
          <w:rFonts w:ascii="Times New Roman" w:hAnsi="Times New Roman" w:cs="Times New Roman"/>
        </w:rPr>
        <w:t xml:space="preserve">môže </w:t>
      </w:r>
      <w:r w:rsidR="00FC6235" w:rsidRPr="00C248D8">
        <w:rPr>
          <w:rFonts w:ascii="Times New Roman" w:hAnsi="Times New Roman" w:cs="Times New Roman"/>
        </w:rPr>
        <w:t xml:space="preserve">Úrad vlády Slovenskej republiky, odbor AK EŠIF </w:t>
      </w:r>
      <w:r w:rsidR="00721AB7" w:rsidRPr="00C248D8">
        <w:rPr>
          <w:rFonts w:ascii="Times New Roman" w:hAnsi="Times New Roman" w:cs="Times New Roman"/>
        </w:rPr>
        <w:t>oslov</w:t>
      </w:r>
      <w:r w:rsidR="00721AB7">
        <w:rPr>
          <w:rFonts w:ascii="Times New Roman" w:hAnsi="Times New Roman" w:cs="Times New Roman"/>
        </w:rPr>
        <w:t>iť</w:t>
      </w:r>
      <w:r w:rsidR="00721AB7" w:rsidRPr="00C248D8">
        <w:rPr>
          <w:rFonts w:ascii="Times New Roman" w:hAnsi="Times New Roman" w:cs="Times New Roman"/>
        </w:rPr>
        <w:t xml:space="preserve"> </w:t>
      </w:r>
      <w:r w:rsidR="00711AF6" w:rsidRPr="00C248D8">
        <w:rPr>
          <w:rFonts w:ascii="Times New Roman" w:hAnsi="Times New Roman" w:cs="Times New Roman"/>
        </w:rPr>
        <w:t>zástupc</w:t>
      </w:r>
      <w:r w:rsidR="00FC6235" w:rsidRPr="00C248D8">
        <w:rPr>
          <w:rFonts w:ascii="Times New Roman" w:hAnsi="Times New Roman" w:cs="Times New Roman"/>
        </w:rPr>
        <w:t xml:space="preserve">ov </w:t>
      </w:r>
      <w:r w:rsidR="00711AF6" w:rsidRPr="00C248D8">
        <w:rPr>
          <w:rFonts w:ascii="Times New Roman" w:hAnsi="Times New Roman" w:cs="Times New Roman"/>
        </w:rPr>
        <w:t>subjektov</w:t>
      </w:r>
      <w:r w:rsidR="00FC6235" w:rsidRPr="00C248D8">
        <w:rPr>
          <w:rFonts w:ascii="Times New Roman" w:hAnsi="Times New Roman" w:cs="Times New Roman"/>
        </w:rPr>
        <w:t xml:space="preserve">, ktorých </w:t>
      </w:r>
      <w:r w:rsidR="00B45E6B">
        <w:rPr>
          <w:rFonts w:ascii="Times New Roman" w:hAnsi="Times New Roman" w:cs="Times New Roman"/>
        </w:rPr>
        <w:t>zamestnanci</w:t>
      </w:r>
      <w:r w:rsidR="00B45E6B" w:rsidRPr="00C248D8">
        <w:rPr>
          <w:rFonts w:ascii="Times New Roman" w:hAnsi="Times New Roman" w:cs="Times New Roman"/>
        </w:rPr>
        <w:t xml:space="preserve"> </w:t>
      </w:r>
      <w:r w:rsidR="00FC6235" w:rsidRPr="00C248D8">
        <w:rPr>
          <w:rFonts w:ascii="Times New Roman" w:hAnsi="Times New Roman" w:cs="Times New Roman"/>
        </w:rPr>
        <w:t>(administratívne kapacity</w:t>
      </w:r>
      <w:ins w:id="433"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00FC6235" w:rsidRPr="00C248D8">
        <w:rPr>
          <w:rFonts w:ascii="Times New Roman" w:hAnsi="Times New Roman" w:cs="Times New Roman"/>
        </w:rPr>
        <w:t xml:space="preserve">) sa zúčastňovali vzdelávania v rámci CPV s cieľom získania spätnej väzby ohľadom </w:t>
      </w:r>
      <w:r w:rsidR="00711AF6" w:rsidRPr="00C248D8">
        <w:rPr>
          <w:rFonts w:ascii="Times New Roman" w:hAnsi="Times New Roman" w:cs="Times New Roman"/>
        </w:rPr>
        <w:t xml:space="preserve">relevantnosti obsahu vzdelávania, aplikovateľnosti </w:t>
      </w:r>
      <w:r w:rsidR="00FC6235" w:rsidRPr="00C248D8">
        <w:rPr>
          <w:rFonts w:ascii="Times New Roman" w:hAnsi="Times New Roman" w:cs="Times New Roman"/>
        </w:rPr>
        <w:t>vedomostí</w:t>
      </w:r>
      <w:r w:rsidR="00711AF6" w:rsidRPr="00C248D8">
        <w:rPr>
          <w:rFonts w:ascii="Times New Roman" w:hAnsi="Times New Roman" w:cs="Times New Roman"/>
        </w:rPr>
        <w:t xml:space="preserve"> a zručností </w:t>
      </w:r>
      <w:r w:rsidR="00FC6235" w:rsidRPr="00C248D8">
        <w:rPr>
          <w:rFonts w:ascii="Times New Roman" w:hAnsi="Times New Roman" w:cs="Times New Roman"/>
        </w:rPr>
        <w:t>v praxi</w:t>
      </w:r>
      <w:r w:rsidR="00711AF6" w:rsidRPr="00C248D8">
        <w:rPr>
          <w:rFonts w:ascii="Times New Roman" w:hAnsi="Times New Roman" w:cs="Times New Roman"/>
        </w:rPr>
        <w:t>,</w:t>
      </w:r>
      <w:r w:rsidR="00FC6235" w:rsidRPr="00C248D8">
        <w:rPr>
          <w:rFonts w:ascii="Times New Roman" w:hAnsi="Times New Roman" w:cs="Times New Roman"/>
        </w:rPr>
        <w:t xml:space="preserve"> vhodnosti foriem vzdelávania a celkového prínosu vzdelávania.</w:t>
      </w:r>
    </w:p>
    <w:p w14:paraId="42A7623D" w14:textId="0E9AB6FC" w:rsidR="00C248D8" w:rsidRDefault="00711AF6" w:rsidP="00FC3CFE">
      <w:pPr>
        <w:numPr>
          <w:ilvl w:val="0"/>
          <w:numId w:val="39"/>
        </w:numPr>
        <w:spacing w:before="120" w:line="240" w:lineRule="auto"/>
        <w:ind w:left="426" w:hanging="426"/>
        <w:rPr>
          <w:rFonts w:ascii="Times New Roman" w:hAnsi="Times New Roman" w:cs="Times New Roman"/>
        </w:rPr>
      </w:pPr>
      <w:r w:rsidRPr="00C248D8">
        <w:rPr>
          <w:rFonts w:ascii="Times New Roman" w:hAnsi="Times New Roman" w:cs="Times New Roman"/>
        </w:rPr>
        <w:t xml:space="preserve">Získané údaje a informácie slúžia na </w:t>
      </w:r>
      <w:r w:rsidR="00FC6235" w:rsidRPr="00C248D8">
        <w:rPr>
          <w:rFonts w:ascii="Times New Roman" w:hAnsi="Times New Roman" w:cs="Times New Roman"/>
        </w:rPr>
        <w:t xml:space="preserve">úpravu CPV za </w:t>
      </w:r>
      <w:del w:id="434" w:author="Autor">
        <w:r w:rsidR="00FC6235" w:rsidRPr="00C248D8">
          <w:rPr>
            <w:rFonts w:ascii="Times New Roman" w:hAnsi="Times New Roman" w:cs="Times New Roman"/>
          </w:rPr>
          <w:delText>účel</w:delText>
        </w:r>
        <w:r w:rsidR="00841165">
          <w:rPr>
            <w:rFonts w:ascii="Times New Roman" w:hAnsi="Times New Roman" w:cs="Times New Roman"/>
          </w:rPr>
          <w:delText>.</w:delText>
        </w:r>
        <w:r w:rsidR="00FC6235" w:rsidRPr="00C248D8">
          <w:rPr>
            <w:rFonts w:ascii="Times New Roman" w:hAnsi="Times New Roman" w:cs="Times New Roman"/>
          </w:rPr>
          <w:delText>om</w:delText>
        </w:r>
        <w:r w:rsidRPr="00C248D8">
          <w:rPr>
            <w:rFonts w:ascii="Times New Roman" w:hAnsi="Times New Roman" w:cs="Times New Roman"/>
          </w:rPr>
          <w:delText> zvyšovanie</w:delText>
        </w:r>
      </w:del>
      <w:ins w:id="435" w:author="Autor">
        <w:r w:rsidR="00FC6235" w:rsidRPr="00C248D8">
          <w:rPr>
            <w:rFonts w:ascii="Times New Roman" w:hAnsi="Times New Roman" w:cs="Times New Roman"/>
          </w:rPr>
          <w:t>účelom</w:t>
        </w:r>
        <w:r w:rsidRPr="00C248D8">
          <w:rPr>
            <w:rFonts w:ascii="Times New Roman" w:hAnsi="Times New Roman" w:cs="Times New Roman"/>
          </w:rPr>
          <w:t> zvyšovani</w:t>
        </w:r>
        <w:r w:rsidR="00604A1E">
          <w:rPr>
            <w:rFonts w:ascii="Times New Roman" w:hAnsi="Times New Roman" w:cs="Times New Roman"/>
          </w:rPr>
          <w:t>a</w:t>
        </w:r>
      </w:ins>
      <w:r w:rsidRPr="00C248D8">
        <w:rPr>
          <w:rFonts w:ascii="Times New Roman" w:hAnsi="Times New Roman" w:cs="Times New Roman"/>
        </w:rPr>
        <w:t xml:space="preserve"> kvality </w:t>
      </w:r>
      <w:r w:rsidR="00FC6235" w:rsidRPr="00C248D8">
        <w:rPr>
          <w:rFonts w:ascii="Times New Roman" w:hAnsi="Times New Roman" w:cs="Times New Roman"/>
        </w:rPr>
        <w:t>vzdelávania pre administratívne kapacity</w:t>
      </w:r>
      <w:ins w:id="436" w:author="Autor">
        <w:r w:rsidR="000B4D98">
          <w:rPr>
            <w:rFonts w:ascii="Times New Roman" w:hAnsi="Times New Roman" w:cs="Times New Roman"/>
          </w:rPr>
          <w:t xml:space="preserve"> </w:t>
        </w:r>
        <w:r w:rsidR="000B4D98" w:rsidRPr="00C248D8">
          <w:rPr>
            <w:rFonts w:ascii="Times New Roman" w:hAnsi="Times New Roman" w:cs="Times New Roman"/>
          </w:rPr>
          <w:t>EŠIF</w:t>
        </w:r>
      </w:ins>
      <w:r w:rsidR="00FC6235" w:rsidRPr="00C248D8">
        <w:rPr>
          <w:rFonts w:ascii="Times New Roman" w:hAnsi="Times New Roman" w:cs="Times New Roman"/>
        </w:rPr>
        <w:t>.</w:t>
      </w:r>
    </w:p>
    <w:p w14:paraId="229E9164" w14:textId="606A9086" w:rsidR="00FC6235" w:rsidRDefault="00FC6235" w:rsidP="00FC3CFE">
      <w:pPr>
        <w:numPr>
          <w:ilvl w:val="0"/>
          <w:numId w:val="39"/>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Portál CPV obsahuje funkcionality pre vykazovanie </w:t>
      </w:r>
      <w:r w:rsidR="00911D91" w:rsidRPr="00C248D8">
        <w:rPr>
          <w:rFonts w:ascii="Times New Roman" w:hAnsi="Times New Roman" w:cs="Times New Roman"/>
        </w:rPr>
        <w:t xml:space="preserve">základných </w:t>
      </w:r>
      <w:r w:rsidRPr="00C248D8">
        <w:rPr>
          <w:rFonts w:ascii="Times New Roman" w:hAnsi="Times New Roman" w:cs="Times New Roman"/>
        </w:rPr>
        <w:t xml:space="preserve">štatistických </w:t>
      </w:r>
      <w:r w:rsidR="00911D91" w:rsidRPr="00C248D8">
        <w:rPr>
          <w:rFonts w:ascii="Times New Roman" w:hAnsi="Times New Roman" w:cs="Times New Roman"/>
        </w:rPr>
        <w:t>prehľadov</w:t>
      </w:r>
      <w:r w:rsidRPr="00C248D8">
        <w:rPr>
          <w:rFonts w:ascii="Times New Roman" w:hAnsi="Times New Roman" w:cs="Times New Roman"/>
        </w:rPr>
        <w:t xml:space="preserve"> </w:t>
      </w:r>
      <w:r w:rsidR="00543125">
        <w:rPr>
          <w:rFonts w:ascii="Times New Roman" w:hAnsi="Times New Roman" w:cs="Times New Roman"/>
        </w:rPr>
        <w:t>o CPV</w:t>
      </w:r>
      <w:del w:id="437" w:author="Autor">
        <w:r w:rsidR="00911D91" w:rsidRPr="00C248D8">
          <w:rPr>
            <w:rFonts w:ascii="Times New Roman" w:hAnsi="Times New Roman" w:cs="Times New Roman"/>
          </w:rPr>
          <w:delText xml:space="preserve"> na úrovni subjektov</w:delText>
        </w:r>
        <w:r w:rsidR="00854B10">
          <w:rPr>
            <w:rFonts w:ascii="Times New Roman" w:hAnsi="Times New Roman" w:cs="Times New Roman"/>
          </w:rPr>
          <w:delText xml:space="preserve"> a inštitúcií</w:delText>
        </w:r>
      </w:del>
      <w:r w:rsidR="00543125">
        <w:rPr>
          <w:rFonts w:ascii="Times New Roman" w:hAnsi="Times New Roman" w:cs="Times New Roman"/>
        </w:rPr>
        <w:t xml:space="preserve">, </w:t>
      </w:r>
      <w:r w:rsidR="00854B10">
        <w:rPr>
          <w:rFonts w:ascii="Times New Roman" w:hAnsi="Times New Roman" w:cs="Times New Roman"/>
        </w:rPr>
        <w:t xml:space="preserve">ktoré sú </w:t>
      </w:r>
      <w:ins w:id="438" w:author="Autor">
        <w:r w:rsidR="0004217E">
          <w:rPr>
            <w:rFonts w:ascii="Times New Roman" w:hAnsi="Times New Roman" w:cs="Times New Roman"/>
          </w:rPr>
          <w:t xml:space="preserve">zároveň </w:t>
        </w:r>
      </w:ins>
      <w:r w:rsidR="00854B10">
        <w:rPr>
          <w:rFonts w:ascii="Times New Roman" w:hAnsi="Times New Roman" w:cs="Times New Roman"/>
        </w:rPr>
        <w:t>dostupné kontaktným osobám.</w:t>
      </w:r>
    </w:p>
    <w:p w14:paraId="684256E8" w14:textId="77777777" w:rsidR="0004217E" w:rsidRDefault="0004217E" w:rsidP="0004217E">
      <w:pPr>
        <w:spacing w:before="120" w:line="240" w:lineRule="auto"/>
        <w:ind w:left="425"/>
        <w:rPr>
          <w:ins w:id="439" w:author="Autor"/>
          <w:rFonts w:ascii="Times New Roman" w:hAnsi="Times New Roman" w:cs="Times New Roman"/>
        </w:rPr>
      </w:pPr>
    </w:p>
    <w:p w14:paraId="383C6725" w14:textId="13BDB72E" w:rsidR="001C5DA2" w:rsidRPr="00FF0994" w:rsidRDefault="00DF6B7D" w:rsidP="00FF0994">
      <w:pPr>
        <w:pStyle w:val="Nadpis2"/>
        <w:numPr>
          <w:ilvl w:val="0"/>
          <w:numId w:val="0"/>
        </w:numPr>
        <w:rPr>
          <w:color w:val="365F91" w:themeColor="accent1" w:themeShade="BF"/>
        </w:rPr>
      </w:pPr>
      <w:bookmarkStart w:id="440" w:name="_Toc507502705"/>
      <w:bookmarkStart w:id="441" w:name="_Toc475612997"/>
      <w:r>
        <w:rPr>
          <w:color w:val="365F91" w:themeColor="accent1" w:themeShade="BF"/>
        </w:rPr>
        <w:t>10</w:t>
      </w:r>
      <w:r w:rsidR="00FF0994">
        <w:rPr>
          <w:color w:val="365F91" w:themeColor="accent1" w:themeShade="BF"/>
        </w:rPr>
        <w:t xml:space="preserve"> </w:t>
      </w:r>
      <w:r w:rsidR="001C5DA2" w:rsidRPr="00FF0994">
        <w:rPr>
          <w:color w:val="365F91" w:themeColor="accent1" w:themeShade="BF"/>
        </w:rPr>
        <w:t>Hodnotenie</w:t>
      </w:r>
      <w:bookmarkEnd w:id="440"/>
      <w:bookmarkEnd w:id="441"/>
      <w:r w:rsidR="001C5DA2" w:rsidRPr="00FF0994">
        <w:rPr>
          <w:color w:val="365F91" w:themeColor="accent1" w:themeShade="BF"/>
        </w:rPr>
        <w:t xml:space="preserve"> </w:t>
      </w:r>
    </w:p>
    <w:p w14:paraId="004DCAAA" w14:textId="7337609C" w:rsidR="00711AF6" w:rsidRPr="00D15739" w:rsidRDefault="00911D91" w:rsidP="00FF0994">
      <w:pPr>
        <w:numPr>
          <w:ilvl w:val="0"/>
          <w:numId w:val="18"/>
        </w:numPr>
        <w:spacing w:before="120" w:line="240" w:lineRule="auto"/>
        <w:ind w:left="426" w:hanging="426"/>
        <w:rPr>
          <w:rFonts w:ascii="Times New Roman" w:hAnsi="Times New Roman" w:cs="Times New Roman"/>
        </w:rPr>
      </w:pPr>
      <w:r w:rsidRPr="00D15739">
        <w:rPr>
          <w:rFonts w:ascii="Times New Roman" w:hAnsi="Times New Roman" w:cs="Times New Roman"/>
        </w:rPr>
        <w:t>CPV</w:t>
      </w:r>
      <w:r w:rsidR="0004217E">
        <w:rPr>
          <w:rFonts w:ascii="Times New Roman" w:hAnsi="Times New Roman" w:cs="Times New Roman"/>
        </w:rPr>
        <w:t xml:space="preserve"> </w:t>
      </w:r>
      <w:ins w:id="442" w:author="Autor">
        <w:r w:rsidR="000330DB">
          <w:rPr>
            <w:rFonts w:ascii="Times New Roman" w:hAnsi="Times New Roman" w:cs="Times New Roman"/>
          </w:rPr>
          <w:t xml:space="preserve">je živým dokumentom, preto </w:t>
        </w:r>
      </w:ins>
      <w:r w:rsidR="000330DB">
        <w:rPr>
          <w:rFonts w:ascii="Times New Roman" w:hAnsi="Times New Roman" w:cs="Times New Roman"/>
        </w:rPr>
        <w:t>bude</w:t>
      </w:r>
      <w:r w:rsidR="00711AF6" w:rsidRPr="00D15739">
        <w:rPr>
          <w:rFonts w:ascii="Times New Roman" w:hAnsi="Times New Roman" w:cs="Times New Roman"/>
        </w:rPr>
        <w:t xml:space="preserve"> predmetom </w:t>
      </w:r>
      <w:ins w:id="443" w:author="Autor">
        <w:r w:rsidR="0004217E">
          <w:rPr>
            <w:rFonts w:ascii="Times New Roman" w:hAnsi="Times New Roman" w:cs="Times New Roman"/>
          </w:rPr>
          <w:t>aktualizácie</w:t>
        </w:r>
        <w:r w:rsidR="0004217E" w:rsidRPr="00D15739">
          <w:rPr>
            <w:rFonts w:ascii="Times New Roman" w:hAnsi="Times New Roman" w:cs="Times New Roman"/>
          </w:rPr>
          <w:t xml:space="preserve"> </w:t>
        </w:r>
        <w:r w:rsidR="0004217E">
          <w:rPr>
            <w:rFonts w:ascii="Times New Roman" w:hAnsi="Times New Roman" w:cs="Times New Roman"/>
          </w:rPr>
          <w:t xml:space="preserve">a </w:t>
        </w:r>
      </w:ins>
      <w:r w:rsidR="00711AF6" w:rsidRPr="00D15739">
        <w:rPr>
          <w:rFonts w:ascii="Times New Roman" w:hAnsi="Times New Roman" w:cs="Times New Roman"/>
        </w:rPr>
        <w:t>nezávislého hodnotenia</w:t>
      </w:r>
      <w:del w:id="444" w:author="Autor">
        <w:r w:rsidR="001237E4">
          <w:rPr>
            <w:rFonts w:ascii="Times New Roman" w:hAnsi="Times New Roman" w:cs="Times New Roman"/>
          </w:rPr>
          <w:delText xml:space="preserve"> a aktualizácie dokumentu</w:delText>
        </w:r>
        <w:r w:rsidR="005545C3">
          <w:rPr>
            <w:rFonts w:ascii="Times New Roman" w:hAnsi="Times New Roman" w:cs="Times New Roman"/>
          </w:rPr>
          <w:delText>.</w:delText>
        </w:r>
      </w:del>
      <w:ins w:id="445" w:author="Autor">
        <w:r w:rsidR="0004217E">
          <w:rPr>
            <w:rFonts w:ascii="Times New Roman" w:hAnsi="Times New Roman" w:cs="Times New Roman"/>
          </w:rPr>
          <w:t>.</w:t>
        </w:r>
      </w:ins>
      <w:r w:rsidR="0004217E">
        <w:rPr>
          <w:rFonts w:ascii="Times New Roman" w:hAnsi="Times New Roman" w:cs="Times New Roman"/>
        </w:rPr>
        <w:t xml:space="preserve"> </w:t>
      </w:r>
      <w:r w:rsidR="00711AF6" w:rsidRPr="00D15739">
        <w:rPr>
          <w:rFonts w:ascii="Times New Roman" w:hAnsi="Times New Roman" w:cs="Times New Roman"/>
        </w:rPr>
        <w:t xml:space="preserve">V priebehu </w:t>
      </w:r>
      <w:ins w:id="446" w:author="Autor">
        <w:r w:rsidR="00F63881">
          <w:rPr>
            <w:rFonts w:ascii="Times New Roman" w:hAnsi="Times New Roman" w:cs="Times New Roman"/>
          </w:rPr>
          <w:t>oprávneného obdobia</w:t>
        </w:r>
        <w:r w:rsidR="0004217E">
          <w:rPr>
            <w:rFonts w:ascii="Times New Roman" w:hAnsi="Times New Roman" w:cs="Times New Roman"/>
          </w:rPr>
          <w:t>,</w:t>
        </w:r>
        <w:r w:rsidR="00F63881">
          <w:rPr>
            <w:rFonts w:ascii="Times New Roman" w:hAnsi="Times New Roman" w:cs="Times New Roman"/>
          </w:rPr>
          <w:t xml:space="preserve"> v rámci </w:t>
        </w:r>
      </w:ins>
      <w:r w:rsidR="00FB4CE6">
        <w:rPr>
          <w:rFonts w:ascii="Times New Roman" w:hAnsi="Times New Roman" w:cs="Times New Roman"/>
        </w:rPr>
        <w:t>programového obdobia</w:t>
      </w:r>
      <w:r w:rsidR="00711AF6" w:rsidRPr="00D15739">
        <w:rPr>
          <w:rFonts w:ascii="Times New Roman" w:hAnsi="Times New Roman" w:cs="Times New Roman"/>
        </w:rPr>
        <w:t xml:space="preserve"> 2014-2020 budú vykonané minimálne 2 hodnotenia</w:t>
      </w:r>
      <w:ins w:id="447" w:author="Autor">
        <w:r w:rsidR="002E6BC5">
          <w:rPr>
            <w:rFonts w:ascii="Times New Roman" w:hAnsi="Times New Roman" w:cs="Times New Roman"/>
          </w:rPr>
          <w:t xml:space="preserve"> príp. </w:t>
        </w:r>
        <w:r w:rsidR="0004217E">
          <w:rPr>
            <w:rFonts w:ascii="Times New Roman" w:hAnsi="Times New Roman" w:cs="Times New Roman"/>
          </w:rPr>
          <w:t xml:space="preserve">jeho </w:t>
        </w:r>
        <w:r w:rsidR="002E6BC5">
          <w:rPr>
            <w:rFonts w:ascii="Times New Roman" w:hAnsi="Times New Roman" w:cs="Times New Roman"/>
          </w:rPr>
          <w:t>aktualizácie</w:t>
        </w:r>
      </w:ins>
      <w:r w:rsidR="00711AF6" w:rsidRPr="00D15739">
        <w:rPr>
          <w:rFonts w:ascii="Times New Roman" w:hAnsi="Times New Roman" w:cs="Times New Roman"/>
        </w:rPr>
        <w:t>, ktorých účelom je poskytnúť odporúčania na zvýšenie efektívnosti a účinnosti vzdelávania AK EŠIF.</w:t>
      </w:r>
    </w:p>
    <w:bookmarkEnd w:id="1"/>
    <w:bookmarkEnd w:id="216"/>
    <w:bookmarkEnd w:id="227"/>
    <w:p w14:paraId="43649587" w14:textId="77777777" w:rsidR="00DA62B8" w:rsidRPr="002639E5" w:rsidRDefault="00DA62B8" w:rsidP="00CA40AA">
      <w:pPr>
        <w:spacing w:after="360"/>
        <w:rPr>
          <w:rFonts w:ascii="Times New Roman" w:hAnsi="Times New Roman" w:cs="Times New Roman"/>
        </w:rPr>
      </w:pPr>
    </w:p>
    <w:sectPr w:rsidR="00DA62B8" w:rsidRPr="002639E5" w:rsidSect="00FC3CFE">
      <w:footerReference w:type="defaul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44117" w14:textId="77777777" w:rsidR="004E643D" w:rsidRDefault="004E643D">
      <w:r>
        <w:separator/>
      </w:r>
    </w:p>
    <w:p w14:paraId="6771F70E" w14:textId="77777777" w:rsidR="004E643D" w:rsidRDefault="004E643D"/>
  </w:endnote>
  <w:endnote w:type="continuationSeparator" w:id="0">
    <w:p w14:paraId="4E9F14E7" w14:textId="77777777" w:rsidR="004E643D" w:rsidRDefault="004E643D">
      <w:r>
        <w:continuationSeparator/>
      </w:r>
    </w:p>
    <w:p w14:paraId="47F1CF17" w14:textId="77777777" w:rsidR="004E643D" w:rsidRDefault="004E643D"/>
  </w:endnote>
  <w:endnote w:type="continuationNotice" w:id="1">
    <w:p w14:paraId="74557F7A" w14:textId="77777777" w:rsidR="004E643D" w:rsidRDefault="004E64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cs="Times New Roman"/>
        <w:lang w:eastAsia="sk-SK"/>
      </w:rPr>
      <w:id w:val="2107683926"/>
      <w:docPartObj>
        <w:docPartGallery w:val="Page Numbers (Bottom of Page)"/>
        <w:docPartUnique/>
      </w:docPartObj>
    </w:sdtPr>
    <w:sdtEndPr/>
    <w:sdtContent>
      <w:p w14:paraId="3A25EFD1" w14:textId="77777777" w:rsidR="00760046" w:rsidRPr="00760046" w:rsidRDefault="00760046" w:rsidP="00760046">
        <w:pPr>
          <w:spacing w:after="0" w:line="240" w:lineRule="auto"/>
          <w:jc w:val="left"/>
          <w:rPr>
            <w:rFonts w:ascii="Times New Roman" w:eastAsia="Times New Roman" w:hAnsi="Times New Roman" w:cs="Times New Roman"/>
            <w:lang w:eastAsia="sk-SK"/>
          </w:rPr>
        </w:pPr>
        <w:r w:rsidRPr="00760046">
          <w:rPr>
            <w:rFonts w:ascii="Times New Roman" w:eastAsia="Times New Roman" w:hAnsi="Times New Roman" w:cs="Times New Roman"/>
            <w:noProof/>
            <w:lang w:eastAsia="sk-SK"/>
          </w:rPr>
          <mc:AlternateContent>
            <mc:Choice Requires="wps">
              <w:drawing>
                <wp:anchor distT="0" distB="0" distL="114300" distR="114300" simplePos="0" relativeHeight="251669504" behindDoc="0" locked="0" layoutInCell="1" allowOverlap="1" wp14:anchorId="79FBD345" wp14:editId="4CE506D0">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286FFEE1" id="Rovná spojnica 14" o:spid="_x0000_s1026" style="position:absolute;flip:y;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77889E96" w14:textId="50733DE0" w:rsidR="00510827" w:rsidRPr="00FC3CFE" w:rsidRDefault="00760046" w:rsidP="00FC3CFE">
        <w:pPr>
          <w:tabs>
            <w:tab w:val="center" w:pos="4536"/>
            <w:tab w:val="right" w:pos="9072"/>
          </w:tabs>
          <w:spacing w:after="0" w:line="240" w:lineRule="auto"/>
          <w:jc w:val="right"/>
          <w:rPr>
            <w:rFonts w:ascii="Times New Roman" w:eastAsia="Times New Roman" w:hAnsi="Times New Roman" w:cs="Times New Roman"/>
            <w:lang w:eastAsia="sk-SK"/>
          </w:rPr>
        </w:pPr>
        <w:r w:rsidRPr="00760046">
          <w:rPr>
            <w:rFonts w:ascii="Times New Roman" w:eastAsia="Times New Roman" w:hAnsi="Times New Roman" w:cs="Times New Roman"/>
            <w:lang w:eastAsia="sk-SK"/>
          </w:rPr>
          <w:t xml:space="preserve">Strana </w:t>
        </w:r>
        <w:sdt>
          <w:sdtPr>
            <w:rPr>
              <w:rFonts w:ascii="Times New Roman" w:eastAsia="Times New Roman" w:hAnsi="Times New Roman" w:cs="Times New Roman"/>
              <w:lang w:eastAsia="sk-SK"/>
            </w:rPr>
            <w:id w:val="278539703"/>
            <w:docPartObj>
              <w:docPartGallery w:val="Page Numbers (Bottom of Page)"/>
              <w:docPartUnique/>
            </w:docPartObj>
          </w:sdtPr>
          <w:sdtEndPr/>
          <w:sdtContent>
            <w:r w:rsidRPr="00760046">
              <w:rPr>
                <w:rFonts w:ascii="Times New Roman" w:eastAsia="Times New Roman" w:hAnsi="Times New Roman" w:cs="Times New Roman"/>
                <w:lang w:eastAsia="sk-SK"/>
              </w:rPr>
              <w:fldChar w:fldCharType="begin"/>
            </w:r>
            <w:r w:rsidRPr="00760046">
              <w:rPr>
                <w:rFonts w:ascii="Times New Roman" w:eastAsia="Times New Roman" w:hAnsi="Times New Roman" w:cs="Times New Roman"/>
                <w:lang w:eastAsia="sk-SK"/>
              </w:rPr>
              <w:instrText>PAGE   \* MERGEFORMAT</w:instrText>
            </w:r>
            <w:r w:rsidRPr="00760046">
              <w:rPr>
                <w:rFonts w:ascii="Times New Roman" w:eastAsia="Times New Roman" w:hAnsi="Times New Roman" w:cs="Times New Roman"/>
                <w:lang w:eastAsia="sk-SK"/>
              </w:rPr>
              <w:fldChar w:fldCharType="separate"/>
            </w:r>
            <w:r w:rsidR="001B6A3C">
              <w:rPr>
                <w:rFonts w:ascii="Times New Roman" w:eastAsia="Times New Roman" w:hAnsi="Times New Roman" w:cs="Times New Roman"/>
                <w:noProof/>
                <w:lang w:eastAsia="sk-SK"/>
              </w:rPr>
              <w:t>2</w:t>
            </w:r>
            <w:r w:rsidRPr="00760046">
              <w:rPr>
                <w:rFonts w:ascii="Times New Roman" w:eastAsia="Times New Roman" w:hAnsi="Times New Roman" w:cs="Times New Roman"/>
                <w:lang w:eastAsia="sk-SK"/>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CC8B5" w14:textId="77777777" w:rsidR="004E643D" w:rsidRDefault="004E643D">
      <w:r>
        <w:separator/>
      </w:r>
    </w:p>
    <w:p w14:paraId="7DFCB8BE" w14:textId="77777777" w:rsidR="004E643D" w:rsidRDefault="004E643D"/>
  </w:footnote>
  <w:footnote w:type="continuationSeparator" w:id="0">
    <w:p w14:paraId="67E27581" w14:textId="77777777" w:rsidR="004E643D" w:rsidRDefault="004E643D">
      <w:r>
        <w:continuationSeparator/>
      </w:r>
    </w:p>
    <w:p w14:paraId="75C2D217" w14:textId="77777777" w:rsidR="004E643D" w:rsidRDefault="004E643D"/>
  </w:footnote>
  <w:footnote w:type="continuationNotice" w:id="1">
    <w:p w14:paraId="1A85F43D" w14:textId="77777777" w:rsidR="004E643D" w:rsidRDefault="004E643D">
      <w:pPr>
        <w:spacing w:after="0" w:line="240" w:lineRule="auto"/>
      </w:pPr>
    </w:p>
  </w:footnote>
  <w:footnote w:id="2">
    <w:p w14:paraId="44D79CC0" w14:textId="42930606" w:rsidR="00510827" w:rsidRPr="001857F0" w:rsidRDefault="00510827">
      <w:pPr>
        <w:pStyle w:val="Textpoznmkypodiarou"/>
        <w:rPr>
          <w:rFonts w:ascii="Times New Roman" w:hAnsi="Times New Roman" w:cs="Times New Roman"/>
        </w:rPr>
      </w:pPr>
      <w:r w:rsidRPr="001857F0">
        <w:rPr>
          <w:rStyle w:val="Odkaznapoznmkupodiarou"/>
          <w:rFonts w:ascii="Times New Roman" w:hAnsi="Times New Roman" w:cs="Times New Roman"/>
          <w:sz w:val="18"/>
        </w:rPr>
        <w:footnoteRef/>
      </w:r>
      <w:del w:id="218" w:author="Autor">
        <w:r w:rsidRPr="001857F0">
          <w:rPr>
            <w:rFonts w:ascii="Times New Roman" w:hAnsi="Times New Roman" w:cs="Times New Roman"/>
            <w:sz w:val="18"/>
          </w:rPr>
          <w:delText xml:space="preserve"> http://www.partnerskadohoda.gov.sk/data/files/1106_centralny-plan-vzdelavania-ak-esif_13_12_2016_s-prilohami.pdf</w:delText>
        </w:r>
      </w:del>
      <w:ins w:id="219" w:author="Autor">
        <w:r w:rsidRPr="001857F0">
          <w:rPr>
            <w:rFonts w:ascii="Times New Roman" w:hAnsi="Times New Roman" w:cs="Times New Roman"/>
            <w:sz w:val="18"/>
          </w:rPr>
          <w:t xml:space="preserve"> </w:t>
        </w:r>
        <w:r w:rsidR="004E643D">
          <w:fldChar w:fldCharType="begin"/>
        </w:r>
        <w:r w:rsidR="004E643D">
          <w:instrText xml:space="preserve"> HYPERLINK "http://www.partnerskadohoda.gov.sk/560-sk/dokumenty/" </w:instrText>
        </w:r>
        <w:r w:rsidR="004E643D">
          <w:fldChar w:fldCharType="separate"/>
        </w:r>
        <w:r w:rsidR="00542E6E" w:rsidRPr="00194A6F">
          <w:rPr>
            <w:rStyle w:val="Hypertextovprepojenie"/>
            <w:rFonts w:ascii="Times New Roman" w:hAnsi="Times New Roman" w:cs="Times New Roman"/>
            <w:sz w:val="18"/>
          </w:rPr>
          <w:t>http://www.partnerskadohoda.gov.sk/560-sk/dokumenty/</w:t>
        </w:r>
        <w:r w:rsidR="004E643D">
          <w:rPr>
            <w:rStyle w:val="Hypertextovprepojenie"/>
            <w:rFonts w:ascii="Times New Roman" w:hAnsi="Times New Roman" w:cs="Times New Roman"/>
            <w:sz w:val="18"/>
          </w:rPr>
          <w:fldChar w:fldCharType="end"/>
        </w:r>
      </w:ins>
    </w:p>
  </w:footnote>
  <w:footnote w:id="3">
    <w:p w14:paraId="3342113F" w14:textId="3C9C66F2" w:rsidR="00702E9A" w:rsidRPr="001857F0" w:rsidRDefault="00702E9A">
      <w:pPr>
        <w:pStyle w:val="Textpoznmkypodiarou"/>
        <w:rPr>
          <w:rFonts w:ascii="Times New Roman" w:hAnsi="Times New Roman" w:cs="Times New Roman"/>
          <w:sz w:val="18"/>
        </w:rPr>
      </w:pPr>
      <w:r w:rsidRPr="001857F0">
        <w:rPr>
          <w:rStyle w:val="Odkaznapoznmkupodiarou"/>
          <w:rFonts w:ascii="Times New Roman" w:hAnsi="Times New Roman" w:cs="Times New Roman"/>
          <w:sz w:val="18"/>
        </w:rPr>
        <w:footnoteRef/>
      </w:r>
      <w:r w:rsidRPr="001857F0">
        <w:rPr>
          <w:rFonts w:ascii="Times New Roman" w:hAnsi="Times New Roman" w:cs="Times New Roman"/>
          <w:sz w:val="18"/>
        </w:rPr>
        <w:t xml:space="preserve"> Výnimkou je </w:t>
      </w:r>
      <w:r w:rsidR="009D29B5">
        <w:rPr>
          <w:rFonts w:ascii="Times New Roman" w:hAnsi="Times New Roman" w:cs="Times New Roman"/>
          <w:sz w:val="18"/>
        </w:rPr>
        <w:t>Program rozvoja vidieka</w:t>
      </w:r>
      <w:r w:rsidRPr="001857F0">
        <w:rPr>
          <w:rFonts w:ascii="Times New Roman" w:hAnsi="Times New Roman" w:cs="Times New Roman"/>
          <w:sz w:val="18"/>
        </w:rPr>
        <w:t xml:space="preserve">. Subjekty zapojené do riadenia, implementácie, kontroly a auditu </w:t>
      </w:r>
      <w:r w:rsidR="009D29B5">
        <w:rPr>
          <w:rFonts w:ascii="Times New Roman" w:hAnsi="Times New Roman" w:cs="Times New Roman"/>
          <w:sz w:val="18"/>
        </w:rPr>
        <w:t xml:space="preserve">Programu rozvoja vidieka </w:t>
      </w:r>
      <w:r w:rsidRPr="001857F0">
        <w:rPr>
          <w:rFonts w:ascii="Times New Roman" w:hAnsi="Times New Roman" w:cs="Times New Roman"/>
          <w:sz w:val="18"/>
        </w:rPr>
        <w:t xml:space="preserve">nie sú cieľovou skupinou CPV. </w:t>
      </w:r>
    </w:p>
  </w:footnote>
  <w:footnote w:id="4">
    <w:p w14:paraId="3F4928C2" w14:textId="5CF52C1C" w:rsidR="009341D2" w:rsidRDefault="009341D2">
      <w:pPr>
        <w:pStyle w:val="Textpoznmkypodiarou"/>
        <w:rPr>
          <w:ins w:id="241" w:author="Autor"/>
        </w:rPr>
      </w:pPr>
      <w:ins w:id="242" w:author="Autor">
        <w:r>
          <w:rPr>
            <w:rStyle w:val="Odkaznapoznmkupodiarou"/>
          </w:rPr>
          <w:footnoteRef/>
        </w:r>
        <w:r>
          <w:t xml:space="preserve"> </w:t>
        </w:r>
        <w:r w:rsidRPr="009341D2">
          <w:rPr>
            <w:rFonts w:ascii="Times New Roman" w:hAnsi="Times New Roman" w:cs="Times New Roman"/>
            <w:sz w:val="18"/>
            <w:szCs w:val="18"/>
          </w:rPr>
          <w:t>Osobné výdavky - zahŕňajú kategóriu výdavkov 610 - Mzdy, platy, služobné príjmy a ostatné osobné vyrovnania a 620 - Poistné a príspevok do poisťovní  podľa Ekonomickej klasifikácie rozpočtovej klasifikácie</w:t>
        </w:r>
        <w:r>
          <w:rPr>
            <w:rFonts w:ascii="Times New Roman" w:hAnsi="Times New Roman" w:cs="Times New Roman"/>
            <w:sz w:val="18"/>
            <w:szCs w:val="18"/>
          </w:rPr>
          <w:t>.</w:t>
        </w:r>
      </w:ins>
    </w:p>
  </w:footnote>
  <w:footnote w:id="5">
    <w:p w14:paraId="56E37E24" w14:textId="670E14EC" w:rsidR="009341D2" w:rsidRPr="009341D2" w:rsidRDefault="009341D2">
      <w:pPr>
        <w:pStyle w:val="Textpoznmkypodiarou"/>
        <w:rPr>
          <w:ins w:id="282" w:author="Autor"/>
          <w:rFonts w:ascii="Times New Roman" w:hAnsi="Times New Roman" w:cs="Times New Roman"/>
          <w:sz w:val="18"/>
          <w:szCs w:val="18"/>
        </w:rPr>
      </w:pPr>
      <w:ins w:id="283" w:author="Autor">
        <w:r w:rsidRPr="009341D2">
          <w:rPr>
            <w:rStyle w:val="Odkaznapoznmkupodiarou"/>
            <w:rFonts w:ascii="Times New Roman" w:hAnsi="Times New Roman" w:cs="Times New Roman"/>
            <w:sz w:val="18"/>
            <w:szCs w:val="18"/>
          </w:rPr>
          <w:footnoteRef/>
        </w:r>
        <w:r w:rsidRPr="009341D2">
          <w:rPr>
            <w:rFonts w:ascii="Times New Roman" w:hAnsi="Times New Roman" w:cs="Times New Roman"/>
            <w:sz w:val="18"/>
            <w:szCs w:val="18"/>
          </w:rPr>
          <w:t xml:space="preserve"> Gestor CPV – gestor vzdelávania AK EŠIF, odbor administratívnych kapacít EŠIF na Úrade vlády SR</w:t>
        </w:r>
        <w:r>
          <w:rPr>
            <w:rFonts w:ascii="Times New Roman" w:hAnsi="Times New Roman" w:cs="Times New Roman"/>
            <w:sz w:val="18"/>
            <w:szCs w:val="18"/>
          </w:rPr>
          <w:t>.</w:t>
        </w:r>
      </w:ins>
    </w:p>
  </w:footnote>
  <w:footnote w:id="6">
    <w:p w14:paraId="5978D9E4" w14:textId="47F6DFC9" w:rsidR="001F3DDD" w:rsidRPr="00BA25F1" w:rsidRDefault="001F3DDD">
      <w:pPr>
        <w:pStyle w:val="Textpoznmkypodiarou"/>
        <w:rPr>
          <w:ins w:id="390" w:author="Autor"/>
          <w:rFonts w:ascii="Times New Roman" w:hAnsi="Times New Roman" w:cs="Times New Roman"/>
          <w:sz w:val="18"/>
          <w:szCs w:val="18"/>
        </w:rPr>
      </w:pPr>
      <w:ins w:id="391" w:author="Autor">
        <w:r w:rsidRPr="00BA25F1">
          <w:rPr>
            <w:rStyle w:val="Odkaznapoznmkupodiarou"/>
            <w:rFonts w:ascii="Times New Roman" w:hAnsi="Times New Roman" w:cs="Times New Roman"/>
            <w:sz w:val="18"/>
            <w:szCs w:val="18"/>
          </w:rPr>
          <w:footnoteRef/>
        </w:r>
        <w:r w:rsidRPr="00BA25F1">
          <w:rPr>
            <w:rFonts w:ascii="Times New Roman" w:hAnsi="Times New Roman" w:cs="Times New Roman"/>
            <w:sz w:val="18"/>
            <w:szCs w:val="18"/>
          </w:rPr>
          <w:t xml:space="preserve"> AK</w:t>
        </w:r>
        <w:r w:rsidR="000B4D98">
          <w:rPr>
            <w:rFonts w:ascii="Times New Roman" w:hAnsi="Times New Roman" w:cs="Times New Roman"/>
            <w:sz w:val="18"/>
            <w:szCs w:val="18"/>
          </w:rPr>
          <w:t xml:space="preserve"> </w:t>
        </w:r>
        <w:r w:rsidR="000B4D98" w:rsidRPr="000B4D98">
          <w:rPr>
            <w:rFonts w:ascii="Times New Roman" w:hAnsi="Times New Roman" w:cs="Times New Roman"/>
            <w:sz w:val="18"/>
            <w:szCs w:val="18"/>
          </w:rPr>
          <w:t>EŠIF</w:t>
        </w:r>
        <w:r w:rsidRPr="00BA25F1">
          <w:rPr>
            <w:rFonts w:ascii="Times New Roman" w:hAnsi="Times New Roman" w:cs="Times New Roman"/>
            <w:sz w:val="18"/>
            <w:szCs w:val="18"/>
          </w:rPr>
          <w:t xml:space="preserve"> sa pri používaní </w:t>
        </w:r>
        <w:r w:rsidR="001E2450" w:rsidRPr="00343718">
          <w:rPr>
            <w:rFonts w:ascii="Times New Roman" w:hAnsi="Times New Roman" w:cs="Times New Roman"/>
            <w:sz w:val="18"/>
            <w:szCs w:val="18"/>
          </w:rPr>
          <w:t>e-learningového modulu</w:t>
        </w:r>
        <w:r w:rsidR="001E2450" w:rsidRPr="00156C5B">
          <w:rPr>
            <w:rFonts w:ascii="Times New Roman" w:hAnsi="Times New Roman" w:cs="Times New Roman"/>
            <w:sz w:val="18"/>
            <w:szCs w:val="18"/>
          </w:rPr>
          <w:t xml:space="preserve"> </w:t>
        </w:r>
        <w:r w:rsidR="001E2450">
          <w:rPr>
            <w:rFonts w:ascii="Times New Roman" w:hAnsi="Times New Roman" w:cs="Times New Roman"/>
            <w:sz w:val="18"/>
            <w:szCs w:val="18"/>
          </w:rPr>
          <w:t>(</w:t>
        </w:r>
        <w:r w:rsidRPr="00BA25F1">
          <w:rPr>
            <w:rFonts w:ascii="Times New Roman" w:hAnsi="Times New Roman" w:cs="Times New Roman"/>
            <w:sz w:val="18"/>
            <w:szCs w:val="18"/>
          </w:rPr>
          <w:t xml:space="preserve">LMS) riadi </w:t>
        </w:r>
        <w:r w:rsidR="003E3D76">
          <w:rPr>
            <w:rFonts w:ascii="Times New Roman" w:hAnsi="Times New Roman" w:cs="Times New Roman"/>
            <w:sz w:val="18"/>
            <w:szCs w:val="18"/>
          </w:rPr>
          <w:t xml:space="preserve">dokumentom </w:t>
        </w:r>
        <w:r w:rsidR="00E20F68">
          <w:rPr>
            <w:rFonts w:ascii="Times New Roman" w:hAnsi="Times New Roman" w:cs="Times New Roman"/>
            <w:sz w:val="18"/>
            <w:szCs w:val="18"/>
          </w:rPr>
          <w:t>Používateľská príručka</w:t>
        </w:r>
        <w:r w:rsidR="00B23436">
          <w:rPr>
            <w:rFonts w:ascii="Times New Roman" w:hAnsi="Times New Roman" w:cs="Times New Roman"/>
            <w:sz w:val="18"/>
            <w:szCs w:val="18"/>
          </w:rPr>
          <w:t xml:space="preserve"> </w:t>
        </w:r>
        <w:r w:rsidR="00AA7D12">
          <w:rPr>
            <w:rFonts w:ascii="Times New Roman" w:hAnsi="Times New Roman" w:cs="Times New Roman"/>
            <w:sz w:val="18"/>
            <w:szCs w:val="18"/>
          </w:rPr>
          <w:t xml:space="preserve">pre e-learning, dostupnej na </w:t>
        </w:r>
        <w:r w:rsidR="00E20F68">
          <w:rPr>
            <w:rFonts w:ascii="Times New Roman" w:hAnsi="Times New Roman" w:cs="Times New Roman"/>
            <w:sz w:val="18"/>
            <w:szCs w:val="18"/>
          </w:rPr>
          <w:t>Portáli</w:t>
        </w:r>
        <w:r w:rsidR="00AA7D12">
          <w:rPr>
            <w:rFonts w:ascii="Times New Roman" w:hAnsi="Times New Roman" w:cs="Times New Roman"/>
            <w:sz w:val="18"/>
            <w:szCs w:val="18"/>
          </w:rPr>
          <w:t xml:space="preserve"> CPV</w:t>
        </w:r>
        <w:r w:rsidR="00E20F68">
          <w:rPr>
            <w:rFonts w:ascii="Times New Roman" w:hAnsi="Times New Roman" w:cs="Times New Roman"/>
            <w:sz w:val="18"/>
            <w:szCs w:val="18"/>
          </w:rPr>
          <w:t>.</w:t>
        </w:r>
        <w:r w:rsidR="00B23436">
          <w:rPr>
            <w:rFonts w:ascii="Times New Roman" w:hAnsi="Times New Roman" w:cs="Times New Roman"/>
            <w:sz w:val="18"/>
            <w:szCs w:val="18"/>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0429" w14:textId="77777777" w:rsidR="00760046" w:rsidRPr="00760046" w:rsidRDefault="00760046" w:rsidP="00760046">
    <w:pPr>
      <w:tabs>
        <w:tab w:val="center" w:pos="4536"/>
        <w:tab w:val="right" w:pos="9072"/>
      </w:tabs>
      <w:spacing w:after="0" w:line="240" w:lineRule="auto"/>
      <w:jc w:val="left"/>
      <w:rPr>
        <w:rFonts w:ascii="Times New Roman" w:eastAsia="Times New Roman" w:hAnsi="Times New Roman" w:cs="Times New Roman"/>
        <w:lang w:eastAsia="sk-SK"/>
      </w:rPr>
    </w:pPr>
    <w:r w:rsidRPr="00760046">
      <w:rPr>
        <w:rFonts w:ascii="Times New Roman" w:eastAsia="Times New Roman" w:hAnsi="Times New Roman" w:cs="Times New Roman"/>
        <w:noProof/>
        <w:lang w:eastAsia="sk-SK"/>
      </w:rPr>
      <mc:AlternateContent>
        <mc:Choice Requires="wps">
          <w:drawing>
            <wp:anchor distT="0" distB="0" distL="114300" distR="114300" simplePos="0" relativeHeight="251666432" behindDoc="0" locked="0" layoutInCell="1" allowOverlap="1" wp14:anchorId="593044AE" wp14:editId="2BC79AC2">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B85AA10" id="Rovná spojnica 19"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113" w:author="Autor"/>
  <w:sdt>
    <w:sdtPr>
      <w:rPr>
        <w:rFonts w:ascii="Times New Roman" w:eastAsia="Times New Roman" w:hAnsi="Times New Roman" w:cs="Times New Roman"/>
        <w:szCs w:val="20"/>
        <w:lang w:eastAsia="sk-SK"/>
      </w:rPr>
      <w:id w:val="2070840989"/>
      <w:date w:fullDate="2017-03-01T00:00:00Z">
        <w:dateFormat w:val="dd.MM.yyyy"/>
        <w:lid w:val="sk-SK"/>
        <w:storeMappedDataAs w:val="dateTime"/>
        <w:calendar w:val="gregorian"/>
      </w:date>
    </w:sdtPr>
    <w:sdtEndPr/>
    <w:sdtContent>
      <w:customXmlDelRangeEnd w:id="113"/>
      <w:p w14:paraId="55F32EAA" w14:textId="77777777" w:rsidR="00000000" w:rsidRDefault="00760046" w:rsidP="00FC3CFE">
        <w:pPr>
          <w:tabs>
            <w:tab w:val="center" w:pos="4536"/>
            <w:tab w:val="right" w:pos="9072"/>
          </w:tabs>
          <w:spacing w:after="0" w:line="240" w:lineRule="auto"/>
          <w:jc w:val="right"/>
          <w:rPr>
            <w:del w:id="114" w:author="Autor"/>
            <w:rFonts w:ascii="Times New Roman" w:eastAsia="Times New Roman" w:hAnsi="Times New Roman" w:cs="Times New Roman"/>
            <w:szCs w:val="20"/>
            <w:lang w:eastAsia="sk-SK"/>
          </w:rPr>
        </w:pPr>
        <w:del w:id="115" w:author="Autor">
          <w:r>
            <w:rPr>
              <w:rFonts w:ascii="Times New Roman" w:eastAsia="Times New Roman" w:hAnsi="Times New Roman" w:cs="Times New Roman"/>
              <w:szCs w:val="20"/>
              <w:lang w:eastAsia="sk-SK"/>
            </w:rPr>
            <w:delText>01.03.2017</w:delText>
          </w:r>
        </w:del>
      </w:p>
      <w:customXmlDelRangeStart w:id="116" w:author="Autor"/>
    </w:sdtContent>
  </w:sdt>
  <w:customXmlDelRangeEnd w:id="116"/>
  <w:customXmlInsRangeStart w:id="117" w:author="Autor"/>
  <w:sdt>
    <w:sdtPr>
      <w:rPr>
        <w:rFonts w:ascii="Times New Roman" w:eastAsia="Times New Roman" w:hAnsi="Times New Roman" w:cs="Times New Roman"/>
        <w:szCs w:val="20"/>
        <w:lang w:eastAsia="sk-SK"/>
      </w:rPr>
      <w:id w:val="199594567"/>
      <w:date w:fullDate="2018-03-01T00:00:00Z">
        <w:dateFormat w:val="dd.MM.yyyy"/>
        <w:lid w:val="sk-SK"/>
        <w:storeMappedDataAs w:val="dateTime"/>
        <w:calendar w:val="gregorian"/>
      </w:date>
    </w:sdtPr>
    <w:sdtEndPr/>
    <w:sdtContent>
      <w:customXmlInsRangeEnd w:id="117"/>
      <w:p w14:paraId="1FBA72FD" w14:textId="2A929F3A" w:rsidR="00510827" w:rsidRPr="00FC3CFE" w:rsidRDefault="00BA25F1" w:rsidP="00FC3CFE">
        <w:pPr>
          <w:tabs>
            <w:tab w:val="center" w:pos="4536"/>
            <w:tab w:val="right" w:pos="9072"/>
          </w:tabs>
          <w:spacing w:after="0" w:line="240" w:lineRule="auto"/>
          <w:jc w:val="right"/>
          <w:rPr>
            <w:rFonts w:ascii="Times New Roman" w:eastAsia="Times New Roman" w:hAnsi="Times New Roman" w:cs="Times New Roman"/>
            <w:lang w:eastAsia="sk-SK"/>
          </w:rPr>
        </w:pPr>
        <w:ins w:id="118" w:author="Autor">
          <w:r>
            <w:rPr>
              <w:rFonts w:ascii="Times New Roman" w:eastAsia="Times New Roman" w:hAnsi="Times New Roman" w:cs="Times New Roman"/>
              <w:szCs w:val="20"/>
              <w:lang w:eastAsia="sk-SK"/>
            </w:rPr>
            <w:t>01.03.2018</w:t>
          </w:r>
        </w:ins>
      </w:p>
      <w:customXmlInsRangeStart w:id="119" w:author="Autor"/>
    </w:sdtContent>
  </w:sdt>
  <w:customXmlInsRangeEnd w:id="11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5"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7"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2"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7A625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7"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8"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842B0A"/>
    <w:multiLevelType w:val="hybridMultilevel"/>
    <w:tmpl w:val="D0062318"/>
    <w:lvl w:ilvl="0" w:tplc="B4A6C6E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26"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9"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0"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31"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8"/>
  </w:num>
  <w:num w:numId="2">
    <w:abstractNumId w:val="7"/>
  </w:num>
  <w:num w:numId="3">
    <w:abstractNumId w:val="24"/>
  </w:num>
  <w:num w:numId="4">
    <w:abstractNumId w:val="1"/>
  </w:num>
  <w:num w:numId="5">
    <w:abstractNumId w:val="21"/>
  </w:num>
  <w:num w:numId="6">
    <w:abstractNumId w:val="10"/>
  </w:num>
  <w:num w:numId="7">
    <w:abstractNumId w:val="17"/>
  </w:num>
  <w:num w:numId="8">
    <w:abstractNumId w:val="25"/>
  </w:num>
  <w:num w:numId="9">
    <w:abstractNumId w:val="33"/>
  </w:num>
  <w:num w:numId="10">
    <w:abstractNumId w:val="22"/>
  </w:num>
  <w:num w:numId="11">
    <w:abstractNumId w:val="31"/>
  </w:num>
  <w:num w:numId="12">
    <w:abstractNumId w:val="32"/>
  </w:num>
  <w:num w:numId="13">
    <w:abstractNumId w:val="26"/>
  </w:num>
  <w:num w:numId="14">
    <w:abstractNumId w:val="27"/>
  </w:num>
  <w:num w:numId="15">
    <w:abstractNumId w:val="5"/>
  </w:num>
  <w:num w:numId="16">
    <w:abstractNumId w:val="13"/>
  </w:num>
  <w:num w:numId="17">
    <w:abstractNumId w:val="20"/>
  </w:num>
  <w:num w:numId="18">
    <w:abstractNumId w:val="9"/>
  </w:num>
  <w:num w:numId="19">
    <w:abstractNumId w:val="6"/>
  </w:num>
  <w:num w:numId="20">
    <w:abstractNumId w:val="19"/>
  </w:num>
  <w:num w:numId="21">
    <w:abstractNumId w:val="16"/>
  </w:num>
  <w:num w:numId="22">
    <w:abstractNumId w:val="28"/>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3"/>
  </w:num>
  <w:num w:numId="38">
    <w:abstractNumId w:val="14"/>
  </w:num>
  <w:num w:numId="3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PersonalInformation/>
  <w:removeDateAndTime/>
  <w:gutterAtTop/>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13D3C"/>
    <w:rsid w:val="000330DB"/>
    <w:rsid w:val="000359B6"/>
    <w:rsid w:val="00040358"/>
    <w:rsid w:val="00041ED7"/>
    <w:rsid w:val="0004217E"/>
    <w:rsid w:val="00051021"/>
    <w:rsid w:val="0006073B"/>
    <w:rsid w:val="00066F1F"/>
    <w:rsid w:val="00067104"/>
    <w:rsid w:val="00081BA9"/>
    <w:rsid w:val="00082F6A"/>
    <w:rsid w:val="000900B7"/>
    <w:rsid w:val="00090DE0"/>
    <w:rsid w:val="0009742A"/>
    <w:rsid w:val="00097D0B"/>
    <w:rsid w:val="000A3FC7"/>
    <w:rsid w:val="000A47D5"/>
    <w:rsid w:val="000A54A8"/>
    <w:rsid w:val="000A6573"/>
    <w:rsid w:val="000B4D98"/>
    <w:rsid w:val="000C3A9B"/>
    <w:rsid w:val="000C7E20"/>
    <w:rsid w:val="000D2610"/>
    <w:rsid w:val="000D6988"/>
    <w:rsid w:val="000F2EF1"/>
    <w:rsid w:val="00102EB8"/>
    <w:rsid w:val="001131B0"/>
    <w:rsid w:val="00114A87"/>
    <w:rsid w:val="001237E4"/>
    <w:rsid w:val="0012474E"/>
    <w:rsid w:val="001271E8"/>
    <w:rsid w:val="0013304F"/>
    <w:rsid w:val="00142E44"/>
    <w:rsid w:val="00145FB0"/>
    <w:rsid w:val="00146567"/>
    <w:rsid w:val="00156C5B"/>
    <w:rsid w:val="00161CA8"/>
    <w:rsid w:val="00162364"/>
    <w:rsid w:val="00166C4B"/>
    <w:rsid w:val="00182CE1"/>
    <w:rsid w:val="00184C52"/>
    <w:rsid w:val="001857F0"/>
    <w:rsid w:val="00194A6F"/>
    <w:rsid w:val="001953EA"/>
    <w:rsid w:val="001B2C58"/>
    <w:rsid w:val="001B6A3C"/>
    <w:rsid w:val="001C197C"/>
    <w:rsid w:val="001C5DA2"/>
    <w:rsid w:val="001D79AA"/>
    <w:rsid w:val="001E2450"/>
    <w:rsid w:val="001F2D64"/>
    <w:rsid w:val="001F3DDD"/>
    <w:rsid w:val="00210A31"/>
    <w:rsid w:val="00222570"/>
    <w:rsid w:val="00225A50"/>
    <w:rsid w:val="0022709D"/>
    <w:rsid w:val="00227669"/>
    <w:rsid w:val="00242CDE"/>
    <w:rsid w:val="00250E61"/>
    <w:rsid w:val="00250F6D"/>
    <w:rsid w:val="00252A77"/>
    <w:rsid w:val="002639E5"/>
    <w:rsid w:val="002671CC"/>
    <w:rsid w:val="002732CF"/>
    <w:rsid w:val="00280426"/>
    <w:rsid w:val="002804D4"/>
    <w:rsid w:val="002822A8"/>
    <w:rsid w:val="002835C0"/>
    <w:rsid w:val="0029455D"/>
    <w:rsid w:val="00294F4F"/>
    <w:rsid w:val="002A1CFF"/>
    <w:rsid w:val="002A2048"/>
    <w:rsid w:val="002A3A4A"/>
    <w:rsid w:val="002D582D"/>
    <w:rsid w:val="002D6E53"/>
    <w:rsid w:val="002D72BF"/>
    <w:rsid w:val="002D766A"/>
    <w:rsid w:val="002E4442"/>
    <w:rsid w:val="002E47A4"/>
    <w:rsid w:val="002E6BC5"/>
    <w:rsid w:val="002E79B3"/>
    <w:rsid w:val="00304930"/>
    <w:rsid w:val="00311A47"/>
    <w:rsid w:val="00314228"/>
    <w:rsid w:val="00335027"/>
    <w:rsid w:val="0033583B"/>
    <w:rsid w:val="0034135F"/>
    <w:rsid w:val="00344E13"/>
    <w:rsid w:val="00357D38"/>
    <w:rsid w:val="00361143"/>
    <w:rsid w:val="0036768B"/>
    <w:rsid w:val="003804AD"/>
    <w:rsid w:val="0039024A"/>
    <w:rsid w:val="00397C2D"/>
    <w:rsid w:val="003A0C26"/>
    <w:rsid w:val="003A2D2B"/>
    <w:rsid w:val="003A3F26"/>
    <w:rsid w:val="003A6FF8"/>
    <w:rsid w:val="003B440C"/>
    <w:rsid w:val="003C5ECE"/>
    <w:rsid w:val="003D3E7A"/>
    <w:rsid w:val="003D40A1"/>
    <w:rsid w:val="003D4293"/>
    <w:rsid w:val="003E3D76"/>
    <w:rsid w:val="003E786D"/>
    <w:rsid w:val="003F3390"/>
    <w:rsid w:val="00403378"/>
    <w:rsid w:val="004033AA"/>
    <w:rsid w:val="00410C96"/>
    <w:rsid w:val="0041453D"/>
    <w:rsid w:val="00415C83"/>
    <w:rsid w:val="00422958"/>
    <w:rsid w:val="00427D28"/>
    <w:rsid w:val="004436DB"/>
    <w:rsid w:val="00445360"/>
    <w:rsid w:val="0045197B"/>
    <w:rsid w:val="004555BA"/>
    <w:rsid w:val="004611D7"/>
    <w:rsid w:val="00463C67"/>
    <w:rsid w:val="00481309"/>
    <w:rsid w:val="00485279"/>
    <w:rsid w:val="00486D3C"/>
    <w:rsid w:val="004962D8"/>
    <w:rsid w:val="00496A3A"/>
    <w:rsid w:val="004979E3"/>
    <w:rsid w:val="00497B1B"/>
    <w:rsid w:val="004A3833"/>
    <w:rsid w:val="004A6B02"/>
    <w:rsid w:val="004B3DA0"/>
    <w:rsid w:val="004C1B84"/>
    <w:rsid w:val="004D60D2"/>
    <w:rsid w:val="004E4D92"/>
    <w:rsid w:val="004E643D"/>
    <w:rsid w:val="004F0171"/>
    <w:rsid w:val="004F4BB1"/>
    <w:rsid w:val="004F4BCF"/>
    <w:rsid w:val="004F69D3"/>
    <w:rsid w:val="00503E09"/>
    <w:rsid w:val="00510827"/>
    <w:rsid w:val="0051525B"/>
    <w:rsid w:val="0052030E"/>
    <w:rsid w:val="0052275C"/>
    <w:rsid w:val="00531457"/>
    <w:rsid w:val="00531FA9"/>
    <w:rsid w:val="00534AB3"/>
    <w:rsid w:val="00536AF5"/>
    <w:rsid w:val="00542E6E"/>
    <w:rsid w:val="00543125"/>
    <w:rsid w:val="005459EF"/>
    <w:rsid w:val="005477D4"/>
    <w:rsid w:val="00552650"/>
    <w:rsid w:val="005545C3"/>
    <w:rsid w:val="005604AD"/>
    <w:rsid w:val="00566D25"/>
    <w:rsid w:val="00572145"/>
    <w:rsid w:val="005725D2"/>
    <w:rsid w:val="00575CE6"/>
    <w:rsid w:val="005766CA"/>
    <w:rsid w:val="0057783B"/>
    <w:rsid w:val="00585AF9"/>
    <w:rsid w:val="00585F14"/>
    <w:rsid w:val="00592720"/>
    <w:rsid w:val="005B0158"/>
    <w:rsid w:val="005B0392"/>
    <w:rsid w:val="005B202B"/>
    <w:rsid w:val="005B5786"/>
    <w:rsid w:val="005D0F67"/>
    <w:rsid w:val="005D25E8"/>
    <w:rsid w:val="005F720B"/>
    <w:rsid w:val="005F7584"/>
    <w:rsid w:val="00603E00"/>
    <w:rsid w:val="00604A1E"/>
    <w:rsid w:val="00610840"/>
    <w:rsid w:val="00611573"/>
    <w:rsid w:val="00624C7A"/>
    <w:rsid w:val="00625CA0"/>
    <w:rsid w:val="006267E5"/>
    <w:rsid w:val="00634282"/>
    <w:rsid w:val="006366A3"/>
    <w:rsid w:val="00640BCC"/>
    <w:rsid w:val="00640E26"/>
    <w:rsid w:val="00646771"/>
    <w:rsid w:val="00652DDC"/>
    <w:rsid w:val="0066779D"/>
    <w:rsid w:val="00675EB9"/>
    <w:rsid w:val="00677A58"/>
    <w:rsid w:val="00691539"/>
    <w:rsid w:val="00694AB8"/>
    <w:rsid w:val="006A2EC6"/>
    <w:rsid w:val="006A6C2C"/>
    <w:rsid w:val="006B4080"/>
    <w:rsid w:val="006C4579"/>
    <w:rsid w:val="006F136D"/>
    <w:rsid w:val="006F565A"/>
    <w:rsid w:val="00702E9A"/>
    <w:rsid w:val="00707D26"/>
    <w:rsid w:val="00707D8A"/>
    <w:rsid w:val="00711AF6"/>
    <w:rsid w:val="00721AB7"/>
    <w:rsid w:val="00724135"/>
    <w:rsid w:val="00724FF0"/>
    <w:rsid w:val="007320D7"/>
    <w:rsid w:val="007373D8"/>
    <w:rsid w:val="0074184D"/>
    <w:rsid w:val="00760046"/>
    <w:rsid w:val="00764C6A"/>
    <w:rsid w:val="0077053C"/>
    <w:rsid w:val="007720A6"/>
    <w:rsid w:val="007731CC"/>
    <w:rsid w:val="0077563B"/>
    <w:rsid w:val="007903A6"/>
    <w:rsid w:val="007903D6"/>
    <w:rsid w:val="007903FB"/>
    <w:rsid w:val="007924F2"/>
    <w:rsid w:val="00796D27"/>
    <w:rsid w:val="00797368"/>
    <w:rsid w:val="007A2EA7"/>
    <w:rsid w:val="007E0A2D"/>
    <w:rsid w:val="007E4640"/>
    <w:rsid w:val="007E7032"/>
    <w:rsid w:val="007F2506"/>
    <w:rsid w:val="008017BB"/>
    <w:rsid w:val="0080347C"/>
    <w:rsid w:val="00810AEF"/>
    <w:rsid w:val="00813CA9"/>
    <w:rsid w:val="00814D10"/>
    <w:rsid w:val="00814D67"/>
    <w:rsid w:val="008263C1"/>
    <w:rsid w:val="00827053"/>
    <w:rsid w:val="008357E5"/>
    <w:rsid w:val="00841165"/>
    <w:rsid w:val="00845FB5"/>
    <w:rsid w:val="00854B10"/>
    <w:rsid w:val="00863DE0"/>
    <w:rsid w:val="0087234E"/>
    <w:rsid w:val="00896C14"/>
    <w:rsid w:val="008A019C"/>
    <w:rsid w:val="008A2566"/>
    <w:rsid w:val="008A6509"/>
    <w:rsid w:val="008B18DC"/>
    <w:rsid w:val="008B3A03"/>
    <w:rsid w:val="008D3826"/>
    <w:rsid w:val="008E018A"/>
    <w:rsid w:val="008E0EFC"/>
    <w:rsid w:val="008E78BD"/>
    <w:rsid w:val="008F0B0E"/>
    <w:rsid w:val="008F195F"/>
    <w:rsid w:val="008F2A96"/>
    <w:rsid w:val="008F6F67"/>
    <w:rsid w:val="008F779E"/>
    <w:rsid w:val="0090326D"/>
    <w:rsid w:val="009048D1"/>
    <w:rsid w:val="00911D91"/>
    <w:rsid w:val="009137EF"/>
    <w:rsid w:val="00927942"/>
    <w:rsid w:val="00927D54"/>
    <w:rsid w:val="00931A8A"/>
    <w:rsid w:val="00933FDB"/>
    <w:rsid w:val="009341D2"/>
    <w:rsid w:val="009359F7"/>
    <w:rsid w:val="009379A1"/>
    <w:rsid w:val="0094467E"/>
    <w:rsid w:val="00945FCC"/>
    <w:rsid w:val="00955A06"/>
    <w:rsid w:val="00955CD8"/>
    <w:rsid w:val="00957D58"/>
    <w:rsid w:val="0097327C"/>
    <w:rsid w:val="00980580"/>
    <w:rsid w:val="00997355"/>
    <w:rsid w:val="009A0C6D"/>
    <w:rsid w:val="009A5BC5"/>
    <w:rsid w:val="009B0BCC"/>
    <w:rsid w:val="009C7334"/>
    <w:rsid w:val="009D29B5"/>
    <w:rsid w:val="009F51D9"/>
    <w:rsid w:val="009F5402"/>
    <w:rsid w:val="009F76FE"/>
    <w:rsid w:val="00A01985"/>
    <w:rsid w:val="00A051D8"/>
    <w:rsid w:val="00A05261"/>
    <w:rsid w:val="00A10DCF"/>
    <w:rsid w:val="00A110A6"/>
    <w:rsid w:val="00A122F3"/>
    <w:rsid w:val="00A170E1"/>
    <w:rsid w:val="00A17825"/>
    <w:rsid w:val="00A20EA2"/>
    <w:rsid w:val="00A2264D"/>
    <w:rsid w:val="00A41CE0"/>
    <w:rsid w:val="00A42743"/>
    <w:rsid w:val="00A51157"/>
    <w:rsid w:val="00A72EDE"/>
    <w:rsid w:val="00A73A3B"/>
    <w:rsid w:val="00A73AD3"/>
    <w:rsid w:val="00A777AC"/>
    <w:rsid w:val="00A81918"/>
    <w:rsid w:val="00A829F8"/>
    <w:rsid w:val="00A90EA6"/>
    <w:rsid w:val="00A93105"/>
    <w:rsid w:val="00A975C1"/>
    <w:rsid w:val="00AA12C6"/>
    <w:rsid w:val="00AA5E6A"/>
    <w:rsid w:val="00AA5F0B"/>
    <w:rsid w:val="00AA7D12"/>
    <w:rsid w:val="00AB25A7"/>
    <w:rsid w:val="00AB2752"/>
    <w:rsid w:val="00AB40FF"/>
    <w:rsid w:val="00AB4114"/>
    <w:rsid w:val="00AD750E"/>
    <w:rsid w:val="00AE2F64"/>
    <w:rsid w:val="00AE7128"/>
    <w:rsid w:val="00AF5A59"/>
    <w:rsid w:val="00B0085D"/>
    <w:rsid w:val="00B00FD6"/>
    <w:rsid w:val="00B04A35"/>
    <w:rsid w:val="00B223B6"/>
    <w:rsid w:val="00B23436"/>
    <w:rsid w:val="00B245B6"/>
    <w:rsid w:val="00B25987"/>
    <w:rsid w:val="00B30AB8"/>
    <w:rsid w:val="00B34CDA"/>
    <w:rsid w:val="00B3560D"/>
    <w:rsid w:val="00B36E4D"/>
    <w:rsid w:val="00B37C52"/>
    <w:rsid w:val="00B41C35"/>
    <w:rsid w:val="00B43517"/>
    <w:rsid w:val="00B43B64"/>
    <w:rsid w:val="00B45E6B"/>
    <w:rsid w:val="00B50611"/>
    <w:rsid w:val="00B6505C"/>
    <w:rsid w:val="00B72D99"/>
    <w:rsid w:val="00B735A5"/>
    <w:rsid w:val="00B8215C"/>
    <w:rsid w:val="00B94256"/>
    <w:rsid w:val="00BA25F1"/>
    <w:rsid w:val="00BA57FB"/>
    <w:rsid w:val="00BA6A65"/>
    <w:rsid w:val="00BA7161"/>
    <w:rsid w:val="00BC49C7"/>
    <w:rsid w:val="00BC6F79"/>
    <w:rsid w:val="00BD6CCC"/>
    <w:rsid w:val="00BF1264"/>
    <w:rsid w:val="00BF5490"/>
    <w:rsid w:val="00C01895"/>
    <w:rsid w:val="00C03055"/>
    <w:rsid w:val="00C1021C"/>
    <w:rsid w:val="00C248D8"/>
    <w:rsid w:val="00C275DC"/>
    <w:rsid w:val="00C31E5E"/>
    <w:rsid w:val="00C5046C"/>
    <w:rsid w:val="00C5158B"/>
    <w:rsid w:val="00C52C97"/>
    <w:rsid w:val="00C577DB"/>
    <w:rsid w:val="00C61ABD"/>
    <w:rsid w:val="00C61B38"/>
    <w:rsid w:val="00C626B3"/>
    <w:rsid w:val="00C64BAD"/>
    <w:rsid w:val="00C653FF"/>
    <w:rsid w:val="00C731AC"/>
    <w:rsid w:val="00C83A5B"/>
    <w:rsid w:val="00C84CC7"/>
    <w:rsid w:val="00C85724"/>
    <w:rsid w:val="00C96677"/>
    <w:rsid w:val="00CA40AA"/>
    <w:rsid w:val="00CA4F9C"/>
    <w:rsid w:val="00CA5FAF"/>
    <w:rsid w:val="00CA77CA"/>
    <w:rsid w:val="00CB277D"/>
    <w:rsid w:val="00CB7C9F"/>
    <w:rsid w:val="00CC1B3F"/>
    <w:rsid w:val="00CC2542"/>
    <w:rsid w:val="00CC31FF"/>
    <w:rsid w:val="00CD678D"/>
    <w:rsid w:val="00CD77AC"/>
    <w:rsid w:val="00CE281D"/>
    <w:rsid w:val="00CE3BC9"/>
    <w:rsid w:val="00CE51AA"/>
    <w:rsid w:val="00CE7123"/>
    <w:rsid w:val="00CF04E8"/>
    <w:rsid w:val="00CF1D56"/>
    <w:rsid w:val="00CF246E"/>
    <w:rsid w:val="00CF2B4D"/>
    <w:rsid w:val="00D015A9"/>
    <w:rsid w:val="00D07096"/>
    <w:rsid w:val="00D12C5A"/>
    <w:rsid w:val="00D13B4B"/>
    <w:rsid w:val="00D156F7"/>
    <w:rsid w:val="00D15739"/>
    <w:rsid w:val="00D20624"/>
    <w:rsid w:val="00D25231"/>
    <w:rsid w:val="00D26982"/>
    <w:rsid w:val="00D26C35"/>
    <w:rsid w:val="00D26D03"/>
    <w:rsid w:val="00D340F2"/>
    <w:rsid w:val="00D40360"/>
    <w:rsid w:val="00D403A9"/>
    <w:rsid w:val="00D47D13"/>
    <w:rsid w:val="00D5621A"/>
    <w:rsid w:val="00D602E0"/>
    <w:rsid w:val="00D67A22"/>
    <w:rsid w:val="00D71001"/>
    <w:rsid w:val="00D77FB8"/>
    <w:rsid w:val="00D860D0"/>
    <w:rsid w:val="00D87FDE"/>
    <w:rsid w:val="00D94F7C"/>
    <w:rsid w:val="00DA2616"/>
    <w:rsid w:val="00DA4500"/>
    <w:rsid w:val="00DA5376"/>
    <w:rsid w:val="00DA62B8"/>
    <w:rsid w:val="00DB76C6"/>
    <w:rsid w:val="00DD789B"/>
    <w:rsid w:val="00DE0D2E"/>
    <w:rsid w:val="00DE1347"/>
    <w:rsid w:val="00DE24A1"/>
    <w:rsid w:val="00DE3A78"/>
    <w:rsid w:val="00DF20BF"/>
    <w:rsid w:val="00DF6B7D"/>
    <w:rsid w:val="00E14846"/>
    <w:rsid w:val="00E168EF"/>
    <w:rsid w:val="00E176F7"/>
    <w:rsid w:val="00E20F68"/>
    <w:rsid w:val="00E21777"/>
    <w:rsid w:val="00E3512C"/>
    <w:rsid w:val="00E35EEE"/>
    <w:rsid w:val="00E36826"/>
    <w:rsid w:val="00E50336"/>
    <w:rsid w:val="00E60F5D"/>
    <w:rsid w:val="00E70633"/>
    <w:rsid w:val="00E710B7"/>
    <w:rsid w:val="00E85B66"/>
    <w:rsid w:val="00E90BA7"/>
    <w:rsid w:val="00E91040"/>
    <w:rsid w:val="00E93D49"/>
    <w:rsid w:val="00E94996"/>
    <w:rsid w:val="00E956C8"/>
    <w:rsid w:val="00EB5DC3"/>
    <w:rsid w:val="00EE011E"/>
    <w:rsid w:val="00EE1522"/>
    <w:rsid w:val="00EF4998"/>
    <w:rsid w:val="00F12CFB"/>
    <w:rsid w:val="00F224C7"/>
    <w:rsid w:val="00F27456"/>
    <w:rsid w:val="00F343E4"/>
    <w:rsid w:val="00F3660A"/>
    <w:rsid w:val="00F50C92"/>
    <w:rsid w:val="00F57A44"/>
    <w:rsid w:val="00F63881"/>
    <w:rsid w:val="00F670EB"/>
    <w:rsid w:val="00F75285"/>
    <w:rsid w:val="00F91023"/>
    <w:rsid w:val="00F92DDA"/>
    <w:rsid w:val="00FA123A"/>
    <w:rsid w:val="00FA762C"/>
    <w:rsid w:val="00FB4CE6"/>
    <w:rsid w:val="00FC3CFE"/>
    <w:rsid w:val="00FC6235"/>
    <w:rsid w:val="00FC7457"/>
    <w:rsid w:val="00FD1076"/>
    <w:rsid w:val="00FE0A2B"/>
    <w:rsid w:val="00FE3003"/>
    <w:rsid w:val="00FE3C30"/>
    <w:rsid w:val="00FE3F56"/>
    <w:rsid w:val="00FE6BEA"/>
    <w:rsid w:val="00FF0994"/>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760046"/>
    <w:pPr>
      <w:tabs>
        <w:tab w:val="left" w:pos="142"/>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 w:type="table" w:customStyle="1" w:styleId="Mriekatabuky2">
    <w:name w:val="Mriežka tabuľky2"/>
    <w:basedOn w:val="Normlnatabuka"/>
    <w:next w:val="Mriekatabuky"/>
    <w:uiPriority w:val="59"/>
    <w:rsid w:val="00810AEF"/>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60132284">
      <w:bodyDiv w:val="1"/>
      <w:marLeft w:val="0"/>
      <w:marRight w:val="0"/>
      <w:marTop w:val="0"/>
      <w:marBottom w:val="0"/>
      <w:divBdr>
        <w:top w:val="none" w:sz="0" w:space="0" w:color="auto"/>
        <w:left w:val="none" w:sz="0" w:space="0" w:color="auto"/>
        <w:bottom w:val="none" w:sz="0" w:space="0" w:color="auto"/>
        <w:right w:val="none" w:sz="0" w:space="0" w:color="auto"/>
      </w:divBdr>
      <w:divsChild>
        <w:div w:id="1161313459">
          <w:marLeft w:val="0"/>
          <w:marRight w:val="0"/>
          <w:marTop w:val="0"/>
          <w:marBottom w:val="0"/>
          <w:divBdr>
            <w:top w:val="none" w:sz="0" w:space="0" w:color="auto"/>
            <w:left w:val="none" w:sz="0" w:space="0" w:color="auto"/>
            <w:bottom w:val="none" w:sz="0" w:space="0" w:color="auto"/>
            <w:right w:val="none" w:sz="0" w:space="0" w:color="auto"/>
          </w:divBdr>
        </w:div>
        <w:div w:id="764418337">
          <w:marLeft w:val="0"/>
          <w:marRight w:val="0"/>
          <w:marTop w:val="0"/>
          <w:marBottom w:val="0"/>
          <w:divBdr>
            <w:top w:val="none" w:sz="0" w:space="0" w:color="auto"/>
            <w:left w:val="none" w:sz="0" w:space="0" w:color="auto"/>
            <w:bottom w:val="none" w:sz="0" w:space="0" w:color="auto"/>
            <w:right w:val="none" w:sz="0" w:space="0" w:color="auto"/>
          </w:divBdr>
        </w:div>
        <w:div w:id="617759927">
          <w:marLeft w:val="0"/>
          <w:marRight w:val="0"/>
          <w:marTop w:val="0"/>
          <w:marBottom w:val="0"/>
          <w:divBdr>
            <w:top w:val="none" w:sz="0" w:space="0" w:color="auto"/>
            <w:left w:val="none" w:sz="0" w:space="0" w:color="auto"/>
            <w:bottom w:val="none" w:sz="0" w:space="0" w:color="auto"/>
            <w:right w:val="none" w:sz="0" w:space="0" w:color="auto"/>
          </w:divBdr>
        </w:div>
        <w:div w:id="1164509803">
          <w:marLeft w:val="0"/>
          <w:marRight w:val="0"/>
          <w:marTop w:val="0"/>
          <w:marBottom w:val="0"/>
          <w:divBdr>
            <w:top w:val="none" w:sz="0" w:space="0" w:color="auto"/>
            <w:left w:val="none" w:sz="0" w:space="0" w:color="auto"/>
            <w:bottom w:val="none" w:sz="0" w:space="0" w:color="auto"/>
            <w:right w:val="none" w:sz="0" w:space="0" w:color="auto"/>
          </w:divBdr>
        </w:div>
        <w:div w:id="1585921642">
          <w:marLeft w:val="0"/>
          <w:marRight w:val="0"/>
          <w:marTop w:val="0"/>
          <w:marBottom w:val="0"/>
          <w:divBdr>
            <w:top w:val="none" w:sz="0" w:space="0" w:color="auto"/>
            <w:left w:val="none" w:sz="0" w:space="0" w:color="auto"/>
            <w:bottom w:val="none" w:sz="0" w:space="0" w:color="auto"/>
            <w:right w:val="none" w:sz="0" w:space="0" w:color="auto"/>
          </w:divBdr>
        </w:div>
        <w:div w:id="365253197">
          <w:marLeft w:val="0"/>
          <w:marRight w:val="0"/>
          <w:marTop w:val="0"/>
          <w:marBottom w:val="0"/>
          <w:divBdr>
            <w:top w:val="none" w:sz="0" w:space="0" w:color="auto"/>
            <w:left w:val="none" w:sz="0" w:space="0" w:color="auto"/>
            <w:bottom w:val="none" w:sz="0" w:space="0" w:color="auto"/>
            <w:right w:val="none" w:sz="0" w:space="0" w:color="auto"/>
          </w:divBdr>
        </w:div>
        <w:div w:id="1876844965">
          <w:marLeft w:val="0"/>
          <w:marRight w:val="0"/>
          <w:marTop w:val="0"/>
          <w:marBottom w:val="0"/>
          <w:divBdr>
            <w:top w:val="none" w:sz="0" w:space="0" w:color="auto"/>
            <w:left w:val="none" w:sz="0" w:space="0" w:color="auto"/>
            <w:bottom w:val="none" w:sz="0" w:space="0" w:color="auto"/>
            <w:right w:val="none" w:sz="0" w:space="0" w:color="auto"/>
          </w:divBdr>
        </w:div>
        <w:div w:id="421412488">
          <w:marLeft w:val="0"/>
          <w:marRight w:val="0"/>
          <w:marTop w:val="0"/>
          <w:marBottom w:val="0"/>
          <w:divBdr>
            <w:top w:val="none" w:sz="0" w:space="0" w:color="auto"/>
            <w:left w:val="none" w:sz="0" w:space="0" w:color="auto"/>
            <w:bottom w:val="none" w:sz="0" w:space="0" w:color="auto"/>
            <w:right w:val="none" w:sz="0" w:space="0" w:color="auto"/>
          </w:divBdr>
        </w:div>
        <w:div w:id="1993218984">
          <w:marLeft w:val="0"/>
          <w:marRight w:val="0"/>
          <w:marTop w:val="0"/>
          <w:marBottom w:val="0"/>
          <w:divBdr>
            <w:top w:val="none" w:sz="0" w:space="0" w:color="auto"/>
            <w:left w:val="none" w:sz="0" w:space="0" w:color="auto"/>
            <w:bottom w:val="none" w:sz="0" w:space="0" w:color="auto"/>
            <w:right w:val="none" w:sz="0" w:space="0" w:color="auto"/>
          </w:divBdr>
        </w:div>
      </w:divsChild>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6517119">
      <w:bodyDiv w:val="1"/>
      <w:marLeft w:val="0"/>
      <w:marRight w:val="0"/>
      <w:marTop w:val="0"/>
      <w:marBottom w:val="0"/>
      <w:divBdr>
        <w:top w:val="none" w:sz="0" w:space="0" w:color="auto"/>
        <w:left w:val="none" w:sz="0" w:space="0" w:color="auto"/>
        <w:bottom w:val="none" w:sz="0" w:space="0" w:color="auto"/>
        <w:right w:val="none" w:sz="0" w:space="0" w:color="auto"/>
      </w:divBdr>
      <w:divsChild>
        <w:div w:id="1153178587">
          <w:marLeft w:val="0"/>
          <w:marRight w:val="0"/>
          <w:marTop w:val="0"/>
          <w:marBottom w:val="0"/>
          <w:divBdr>
            <w:top w:val="none" w:sz="0" w:space="0" w:color="auto"/>
            <w:left w:val="none" w:sz="0" w:space="0" w:color="auto"/>
            <w:bottom w:val="none" w:sz="0" w:space="0" w:color="auto"/>
            <w:right w:val="none" w:sz="0" w:space="0" w:color="auto"/>
          </w:divBdr>
        </w:div>
        <w:div w:id="856391007">
          <w:marLeft w:val="0"/>
          <w:marRight w:val="0"/>
          <w:marTop w:val="0"/>
          <w:marBottom w:val="0"/>
          <w:divBdr>
            <w:top w:val="none" w:sz="0" w:space="0" w:color="auto"/>
            <w:left w:val="none" w:sz="0" w:space="0" w:color="auto"/>
            <w:bottom w:val="none" w:sz="0" w:space="0" w:color="auto"/>
            <w:right w:val="none" w:sz="0" w:space="0" w:color="auto"/>
          </w:divBdr>
        </w:div>
        <w:div w:id="1450929095">
          <w:marLeft w:val="0"/>
          <w:marRight w:val="0"/>
          <w:marTop w:val="0"/>
          <w:marBottom w:val="0"/>
          <w:divBdr>
            <w:top w:val="none" w:sz="0" w:space="0" w:color="auto"/>
            <w:left w:val="none" w:sz="0" w:space="0" w:color="auto"/>
            <w:bottom w:val="none" w:sz="0" w:space="0" w:color="auto"/>
            <w:right w:val="none" w:sz="0" w:space="0" w:color="auto"/>
          </w:divBdr>
        </w:div>
        <w:div w:id="1558667952">
          <w:marLeft w:val="0"/>
          <w:marRight w:val="0"/>
          <w:marTop w:val="0"/>
          <w:marBottom w:val="0"/>
          <w:divBdr>
            <w:top w:val="none" w:sz="0" w:space="0" w:color="auto"/>
            <w:left w:val="none" w:sz="0" w:space="0" w:color="auto"/>
            <w:bottom w:val="none" w:sz="0" w:space="0" w:color="auto"/>
            <w:right w:val="none" w:sz="0" w:space="0" w:color="auto"/>
          </w:divBdr>
        </w:div>
        <w:div w:id="652954075">
          <w:marLeft w:val="0"/>
          <w:marRight w:val="0"/>
          <w:marTop w:val="0"/>
          <w:marBottom w:val="0"/>
          <w:divBdr>
            <w:top w:val="none" w:sz="0" w:space="0" w:color="auto"/>
            <w:left w:val="none" w:sz="0" w:space="0" w:color="auto"/>
            <w:bottom w:val="none" w:sz="0" w:space="0" w:color="auto"/>
            <w:right w:val="none" w:sz="0" w:space="0" w:color="auto"/>
          </w:divBdr>
        </w:div>
        <w:div w:id="1941527037">
          <w:marLeft w:val="0"/>
          <w:marRight w:val="0"/>
          <w:marTop w:val="0"/>
          <w:marBottom w:val="0"/>
          <w:divBdr>
            <w:top w:val="none" w:sz="0" w:space="0" w:color="auto"/>
            <w:left w:val="none" w:sz="0" w:space="0" w:color="auto"/>
            <w:bottom w:val="none" w:sz="0" w:space="0" w:color="auto"/>
            <w:right w:val="none" w:sz="0" w:space="0" w:color="auto"/>
          </w:divBdr>
        </w:div>
        <w:div w:id="1767966974">
          <w:marLeft w:val="0"/>
          <w:marRight w:val="0"/>
          <w:marTop w:val="0"/>
          <w:marBottom w:val="0"/>
          <w:divBdr>
            <w:top w:val="none" w:sz="0" w:space="0" w:color="auto"/>
            <w:left w:val="none" w:sz="0" w:space="0" w:color="auto"/>
            <w:bottom w:val="none" w:sz="0" w:space="0" w:color="auto"/>
            <w:right w:val="none" w:sz="0" w:space="0" w:color="auto"/>
          </w:divBdr>
        </w:div>
        <w:div w:id="1984693117">
          <w:marLeft w:val="0"/>
          <w:marRight w:val="0"/>
          <w:marTop w:val="0"/>
          <w:marBottom w:val="0"/>
          <w:divBdr>
            <w:top w:val="none" w:sz="0" w:space="0" w:color="auto"/>
            <w:left w:val="none" w:sz="0" w:space="0" w:color="auto"/>
            <w:bottom w:val="none" w:sz="0" w:space="0" w:color="auto"/>
            <w:right w:val="none" w:sz="0" w:space="0" w:color="auto"/>
          </w:divBdr>
        </w:div>
        <w:div w:id="1506363347">
          <w:marLeft w:val="0"/>
          <w:marRight w:val="0"/>
          <w:marTop w:val="0"/>
          <w:marBottom w:val="0"/>
          <w:divBdr>
            <w:top w:val="none" w:sz="0" w:space="0" w:color="auto"/>
            <w:left w:val="none" w:sz="0" w:space="0" w:color="auto"/>
            <w:bottom w:val="none" w:sz="0" w:space="0" w:color="auto"/>
            <w:right w:val="none" w:sz="0" w:space="0" w:color="auto"/>
          </w:divBdr>
        </w:div>
        <w:div w:id="334891082">
          <w:marLeft w:val="0"/>
          <w:marRight w:val="0"/>
          <w:marTop w:val="0"/>
          <w:marBottom w:val="0"/>
          <w:divBdr>
            <w:top w:val="none" w:sz="0" w:space="0" w:color="auto"/>
            <w:left w:val="none" w:sz="0" w:space="0" w:color="auto"/>
            <w:bottom w:val="none" w:sz="0" w:space="0" w:color="auto"/>
            <w:right w:val="none" w:sz="0" w:space="0" w:color="auto"/>
          </w:divBdr>
        </w:div>
        <w:div w:id="2123261743">
          <w:marLeft w:val="0"/>
          <w:marRight w:val="0"/>
          <w:marTop w:val="0"/>
          <w:marBottom w:val="0"/>
          <w:divBdr>
            <w:top w:val="none" w:sz="0" w:space="0" w:color="auto"/>
            <w:left w:val="none" w:sz="0" w:space="0" w:color="auto"/>
            <w:bottom w:val="none" w:sz="0" w:space="0" w:color="auto"/>
            <w:right w:val="none" w:sz="0" w:space="0" w:color="auto"/>
          </w:divBdr>
        </w:div>
        <w:div w:id="480317726">
          <w:marLeft w:val="0"/>
          <w:marRight w:val="0"/>
          <w:marTop w:val="0"/>
          <w:marBottom w:val="0"/>
          <w:divBdr>
            <w:top w:val="none" w:sz="0" w:space="0" w:color="auto"/>
            <w:left w:val="none" w:sz="0" w:space="0" w:color="auto"/>
            <w:bottom w:val="none" w:sz="0" w:space="0" w:color="auto"/>
            <w:right w:val="none" w:sz="0" w:space="0" w:color="auto"/>
          </w:divBdr>
        </w:div>
      </w:divsChild>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yperlink" Target="https://cpv.vlada.gov.sk/"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Zstupntext"/>
              <w:rFonts w:eastAsiaTheme="minorHAnsi"/>
            </w:rPr>
            <w:t>Vyberte položku.</w:t>
          </w:r>
        </w:p>
      </w:docPartBody>
    </w:docPart>
    <w:docPart>
      <w:docPartPr>
        <w:name w:val="CFA2CA4E412F46FCBD7E5332D60736E9"/>
        <w:category>
          <w:name w:val="Všeobecné"/>
          <w:gallery w:val="placeholder"/>
        </w:category>
        <w:types>
          <w:type w:val="bbPlcHdr"/>
        </w:types>
        <w:behaviors>
          <w:behavior w:val="content"/>
        </w:behaviors>
        <w:guid w:val="{F23A9295-27C2-4FD9-91FE-3ED68709BC4F}"/>
      </w:docPartPr>
      <w:docPartBody>
        <w:p w:rsidR="000F3195" w:rsidRDefault="00E55734" w:rsidP="00E55734">
          <w:pPr>
            <w:pStyle w:val="CFA2CA4E412F46FCBD7E5332D60736E9"/>
          </w:pPr>
          <w:r w:rsidRPr="00F64F3B">
            <w:rPr>
              <w:rStyle w:val="Zstupntext"/>
              <w:rFonts w:eastAsiaTheme="minorHAnsi"/>
            </w:rPr>
            <w:t>Vyberte položku.</w:t>
          </w:r>
        </w:p>
      </w:docPartBody>
    </w:docPart>
    <w:docPart>
      <w:docPartPr>
        <w:name w:val="6EDF75994AD344CDAC0812380EE67A95"/>
        <w:category>
          <w:name w:val="Všeobecné"/>
          <w:gallery w:val="placeholder"/>
        </w:category>
        <w:types>
          <w:type w:val="bbPlcHdr"/>
        </w:types>
        <w:behaviors>
          <w:behavior w:val="content"/>
        </w:behaviors>
        <w:guid w:val="{2EBFFBED-94E3-463B-8BC1-514E057BD720}"/>
      </w:docPartPr>
      <w:docPartBody>
        <w:p w:rsidR="000F3195" w:rsidRDefault="00E55734" w:rsidP="00E55734">
          <w:pPr>
            <w:pStyle w:val="6EDF75994AD344CDAC0812380EE67A95"/>
          </w:pPr>
          <w:r w:rsidRPr="00F64F3B">
            <w:rPr>
              <w:rStyle w:val="Zstupntext"/>
              <w:rFonts w:eastAsiaTheme="minorHAnsi"/>
            </w:rPr>
            <w:t>Vyberte položku.</w:t>
          </w:r>
        </w:p>
      </w:docPartBody>
    </w:docPart>
    <w:docPart>
      <w:docPartPr>
        <w:name w:val="FEB197F65730496E874D2E0862004E32"/>
        <w:category>
          <w:name w:val="Všeobecné"/>
          <w:gallery w:val="placeholder"/>
        </w:category>
        <w:types>
          <w:type w:val="bbPlcHdr"/>
        </w:types>
        <w:behaviors>
          <w:behavior w:val="content"/>
        </w:behaviors>
        <w:guid w:val="{018BB382-07D0-427B-9F4C-3E959416681B}"/>
      </w:docPartPr>
      <w:docPartBody>
        <w:p w:rsidR="000F3195" w:rsidRDefault="00E55734" w:rsidP="00E55734">
          <w:pPr>
            <w:pStyle w:val="FEB197F65730496E874D2E0862004E32"/>
          </w:pPr>
          <w:r w:rsidRPr="00F64F3B">
            <w:rPr>
              <w:rStyle w:val="Zstupntext"/>
              <w:rFonts w:eastAsiaTheme="minorHAnsi"/>
            </w:rPr>
            <w:t>Kliknutím zadáte dátum.</w:t>
          </w:r>
        </w:p>
      </w:docPartBody>
    </w:docPart>
    <w:docPart>
      <w:docPartPr>
        <w:name w:val="4F51D58514C2481F84E77788D4B4C5E7"/>
        <w:category>
          <w:name w:val="Všeobecné"/>
          <w:gallery w:val="placeholder"/>
        </w:category>
        <w:types>
          <w:type w:val="bbPlcHdr"/>
        </w:types>
        <w:behaviors>
          <w:behavior w:val="content"/>
        </w:behaviors>
        <w:guid w:val="{81D9590E-609A-493A-BAB9-11F87FB52607}"/>
      </w:docPartPr>
      <w:docPartBody>
        <w:p w:rsidR="000F3195" w:rsidRDefault="00E55734" w:rsidP="00E55734">
          <w:pPr>
            <w:pStyle w:val="4F51D58514C2481F84E77788D4B4C5E7"/>
          </w:pPr>
          <w:r w:rsidRPr="00F64F3B">
            <w:rPr>
              <w:rStyle w:val="Zstupntext"/>
              <w:rFonts w:eastAsiaTheme="minorHAnsi"/>
            </w:rPr>
            <w:t>Kliknutím zadáte dátum.</w:t>
          </w:r>
        </w:p>
      </w:docPartBody>
    </w:docPart>
    <w:docPart>
      <w:docPartPr>
        <w:name w:val="AF73B2C2280D41C0B27D7F6AAFEAB2FC"/>
        <w:category>
          <w:name w:val="Všeobecné"/>
          <w:gallery w:val="placeholder"/>
        </w:category>
        <w:types>
          <w:type w:val="bbPlcHdr"/>
        </w:types>
        <w:behaviors>
          <w:behavior w:val="content"/>
        </w:behaviors>
        <w:guid w:val="{959BA82A-9776-4B01-90A1-3771E94F1EFE}"/>
      </w:docPartPr>
      <w:docPartBody>
        <w:p w:rsidR="00000000" w:rsidRDefault="00087B96">
          <w:pPr>
            <w:pStyle w:val="AF73B2C2280D41C0B27D7F6AAFEAB2FC"/>
          </w:pPr>
          <w:r w:rsidRPr="00F64F3B">
            <w:rPr>
              <w:rStyle w:val="Zstupntext"/>
              <w:rFonts w:eastAsiaTheme="minorHAnsi"/>
            </w:rPr>
            <w:t>Kliknutím zadáte dátum.</w:t>
          </w:r>
        </w:p>
      </w:docPartBody>
    </w:docPart>
    <w:docPart>
      <w:docPartPr>
        <w:name w:val="7ACC49BE3BE3431C85DF9C2D6142A324"/>
        <w:category>
          <w:name w:val="Všeobecné"/>
          <w:gallery w:val="placeholder"/>
        </w:category>
        <w:types>
          <w:type w:val="bbPlcHdr"/>
        </w:types>
        <w:behaviors>
          <w:behavior w:val="content"/>
        </w:behaviors>
        <w:guid w:val="{66D2B810-5822-4B1E-81B1-D78E369C01A8}"/>
      </w:docPartPr>
      <w:docPartBody>
        <w:p w:rsidR="00000000" w:rsidRDefault="003F4E2B">
          <w:pPr>
            <w:pStyle w:val="7ACC49BE3BE3431C85DF9C2D6142A324"/>
          </w:pPr>
          <w:r w:rsidRPr="00F64F3B">
            <w:rPr>
              <w:rStyle w:val="Zstupntext"/>
              <w:rFonts w:eastAsiaTheme="minorHAnsi"/>
            </w:rPr>
            <w:t>Kliknutím zadáte dátum.</w:t>
          </w:r>
        </w:p>
      </w:docPartBody>
    </w:docPart>
    <w:docPart>
      <w:docPartPr>
        <w:name w:val="AAD99122BD4A410B8931F28E3D727649"/>
        <w:category>
          <w:name w:val="Všeobecné"/>
          <w:gallery w:val="placeholder"/>
        </w:category>
        <w:types>
          <w:type w:val="bbPlcHdr"/>
        </w:types>
        <w:behaviors>
          <w:behavior w:val="content"/>
        </w:behaviors>
        <w:guid w:val="{E1701861-D893-4902-ABD9-B9AF32E8E802}"/>
      </w:docPartPr>
      <w:docPartBody>
        <w:p w:rsidR="00000000" w:rsidRDefault="003F4E2B">
          <w:pPr>
            <w:pStyle w:val="AAD99122BD4A410B8931F28E3D727649"/>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87B96"/>
    <w:rsid w:val="000C4314"/>
    <w:rsid w:val="000F3195"/>
    <w:rsid w:val="00223E8D"/>
    <w:rsid w:val="00234947"/>
    <w:rsid w:val="00242E89"/>
    <w:rsid w:val="002B26D2"/>
    <w:rsid w:val="002B5CFC"/>
    <w:rsid w:val="003A3710"/>
    <w:rsid w:val="003F4E2B"/>
    <w:rsid w:val="00413136"/>
    <w:rsid w:val="004531FF"/>
    <w:rsid w:val="0065318F"/>
    <w:rsid w:val="00694560"/>
    <w:rsid w:val="006E1699"/>
    <w:rsid w:val="008C312D"/>
    <w:rsid w:val="00B01BBE"/>
    <w:rsid w:val="00BE5208"/>
    <w:rsid w:val="00CF33B7"/>
    <w:rsid w:val="00DC7CA4"/>
    <w:rsid w:val="00DE148F"/>
    <w:rsid w:val="00E26395"/>
    <w:rsid w:val="00E55734"/>
    <w:rsid w:val="00ED2418"/>
    <w:rsid w:val="00ED731C"/>
    <w:rsid w:val="00F34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55734"/>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A07349363A124FFF91D6A5BF005EEE72">
    <w:name w:val="A07349363A124FFF91D6A5BF005EEE72"/>
    <w:rsid w:val="00087B96"/>
    <w:pPr>
      <w:spacing w:after="200" w:line="276" w:lineRule="auto"/>
    </w:pPr>
    <w:rPr>
      <w:lang w:val="sk-SK" w:eastAsia="sk-SK"/>
    </w:rPr>
  </w:style>
  <w:style w:type="paragraph" w:customStyle="1" w:styleId="260C51FA644841CC98BEC2DBDBAEB84B">
    <w:name w:val="260C51FA644841CC98BEC2DBDBAEB84B"/>
    <w:rsid w:val="00087B96"/>
    <w:pPr>
      <w:spacing w:after="200" w:line="276" w:lineRule="auto"/>
    </w:pPr>
    <w:rPr>
      <w:lang w:val="sk-SK" w:eastAsia="sk-SK"/>
    </w:rPr>
  </w:style>
  <w:style w:type="paragraph" w:customStyle="1" w:styleId="3DEA3F07AA62472DB6B6DB456C45F827">
    <w:name w:val="3DEA3F07AA62472DB6B6DB456C45F827"/>
    <w:rsid w:val="00087B96"/>
    <w:pPr>
      <w:spacing w:after="200" w:line="276" w:lineRule="auto"/>
    </w:pPr>
    <w:rPr>
      <w:lang w:val="sk-SK" w:eastAsia="sk-SK"/>
    </w:rPr>
  </w:style>
  <w:style w:type="paragraph" w:customStyle="1" w:styleId="7953340F40C049E49AE746F718F8BE51">
    <w:name w:val="7953340F40C049E49AE746F718F8BE51"/>
    <w:rsid w:val="00087B96"/>
    <w:pPr>
      <w:spacing w:after="200" w:line="276" w:lineRule="auto"/>
    </w:pPr>
    <w:rPr>
      <w:lang w:val="sk-SK" w:eastAsia="sk-SK"/>
    </w:rPr>
  </w:style>
  <w:style w:type="paragraph" w:customStyle="1" w:styleId="695B53B38CC84FAF92A0E7BC91BEE131">
    <w:name w:val="695B53B38CC84FAF92A0E7BC91BEE131"/>
    <w:rsid w:val="00087B96"/>
    <w:pPr>
      <w:spacing w:after="200" w:line="276" w:lineRule="auto"/>
    </w:pPr>
    <w:rPr>
      <w:lang w:val="sk-SK" w:eastAsia="sk-SK"/>
    </w:rPr>
  </w:style>
  <w:style w:type="paragraph" w:customStyle="1" w:styleId="3E987748CA154B18B043AD86B261CE42">
    <w:name w:val="3E987748CA154B18B043AD86B261CE42"/>
    <w:rsid w:val="00087B96"/>
    <w:pPr>
      <w:spacing w:after="200" w:line="276" w:lineRule="auto"/>
    </w:pPr>
    <w:rPr>
      <w:lang w:val="sk-SK" w:eastAsia="sk-SK"/>
    </w:rPr>
  </w:style>
  <w:style w:type="paragraph" w:customStyle="1" w:styleId="8A5E24C6E24E4C159FAE2B731FD379E8">
    <w:name w:val="8A5E24C6E24E4C159FAE2B731FD379E8"/>
    <w:rsid w:val="00B01BBE"/>
    <w:rPr>
      <w:lang w:val="sk-SK" w:eastAsia="sk-SK"/>
    </w:rPr>
  </w:style>
  <w:style w:type="paragraph" w:customStyle="1" w:styleId="CFA2CA4E412F46FCBD7E5332D60736E9">
    <w:name w:val="CFA2CA4E412F46FCBD7E5332D60736E9"/>
    <w:rsid w:val="00E55734"/>
    <w:rPr>
      <w:lang w:val="sk-SK" w:eastAsia="sk-SK"/>
    </w:rPr>
  </w:style>
  <w:style w:type="paragraph" w:customStyle="1" w:styleId="6EDF75994AD344CDAC0812380EE67A95">
    <w:name w:val="6EDF75994AD344CDAC0812380EE67A95"/>
    <w:rsid w:val="00E55734"/>
    <w:rPr>
      <w:lang w:val="sk-SK" w:eastAsia="sk-SK"/>
    </w:rPr>
  </w:style>
  <w:style w:type="paragraph" w:customStyle="1" w:styleId="FEB197F65730496E874D2E0862004E32">
    <w:name w:val="FEB197F65730496E874D2E0862004E32"/>
    <w:rsid w:val="00E55734"/>
    <w:rPr>
      <w:lang w:val="sk-SK" w:eastAsia="sk-SK"/>
    </w:rPr>
  </w:style>
  <w:style w:type="paragraph" w:customStyle="1" w:styleId="4F51D58514C2481F84E77788D4B4C5E7">
    <w:name w:val="4F51D58514C2481F84E77788D4B4C5E7"/>
    <w:rsid w:val="00E55734"/>
    <w:rPr>
      <w:lang w:val="sk-SK" w:eastAsia="sk-SK"/>
    </w:rPr>
  </w:style>
  <w:style w:type="paragraph" w:customStyle="1" w:styleId="AF73B2C2280D41C0B27D7F6AAFEAB2FC">
    <w:name w:val="AF73B2C2280D41C0B27D7F6AAFEAB2FC"/>
    <w:rPr>
      <w:lang w:val="sk-SK" w:eastAsia="sk-SK"/>
    </w:rPr>
  </w:style>
  <w:style w:type="paragraph" w:customStyle="1" w:styleId="7ACC49BE3BE3431C85DF9C2D6142A324">
    <w:name w:val="7ACC49BE3BE3431C85DF9C2D6142A324"/>
    <w:rPr>
      <w:lang w:val="sk-SK" w:eastAsia="sk-SK"/>
    </w:rPr>
  </w:style>
  <w:style w:type="paragraph" w:customStyle="1" w:styleId="AAD99122BD4A410B8931F28E3D727649">
    <w:name w:val="AAD99122BD4A410B8931F28E3D727649"/>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EF2E3-9A73-45A0-873F-839D7A3A7D5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0f74c6a3-8b8b-4e52-bc3a-fa9070a9bc62"/>
    <ds:schemaRef ds:uri="http://www.w3.org/XML/1998/namespace"/>
    <ds:schemaRef ds:uri="http://purl.org/dc/dcmitype/"/>
  </ds:schemaRefs>
</ds:datastoreItem>
</file>

<file path=customXml/itemProps2.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3.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7CF387-7909-4F95-8BD8-FE8CBF05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21472</Characters>
  <Application>Microsoft Office Word</Application>
  <DocSecurity>0</DocSecurity>
  <Lines>178</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2018-02-28T09:27:00Z</dcterms:created>
  <dcterms:modified xsi:type="dcterms:W3CDTF">2018-02-28T09:29:00Z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